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D08E7" w14:textId="77777777" w:rsidR="00D00F9C" w:rsidRDefault="00D00F9C" w:rsidP="00AB1FA5">
      <w:pPr>
        <w:spacing w:before="240"/>
        <w:ind w:right="51"/>
        <w:jc w:val="center"/>
        <w:outlineLvl w:val="0"/>
        <w:rPr>
          <w:rFonts w:ascii="Arial" w:hAnsi="Arial" w:cs="Arial"/>
          <w:b/>
          <w:color w:val="000000"/>
          <w:lang w:val="es-MX" w:eastAsia="es-ES"/>
        </w:rPr>
      </w:pPr>
      <w:bookmarkStart w:id="0" w:name="_GoBack"/>
      <w:bookmarkEnd w:id="0"/>
    </w:p>
    <w:p w14:paraId="75FBCC60" w14:textId="77777777" w:rsidR="00D00F9C" w:rsidRDefault="00D00F9C" w:rsidP="00AB1FA5">
      <w:pPr>
        <w:spacing w:before="240"/>
        <w:ind w:right="51"/>
        <w:jc w:val="center"/>
        <w:outlineLvl w:val="0"/>
        <w:rPr>
          <w:rFonts w:ascii="Arial" w:hAnsi="Arial" w:cs="Arial"/>
          <w:b/>
          <w:color w:val="000000"/>
          <w:lang w:val="es-MX" w:eastAsia="es-ES"/>
        </w:rPr>
      </w:pPr>
    </w:p>
    <w:p w14:paraId="36E99FC0" w14:textId="6CC5A946" w:rsidR="00AB1FA5" w:rsidRPr="00FB2C9F" w:rsidRDefault="00AB1FA5" w:rsidP="00AB1FA5">
      <w:pPr>
        <w:spacing w:before="240"/>
        <w:ind w:right="51"/>
        <w:jc w:val="center"/>
        <w:outlineLvl w:val="0"/>
        <w:rPr>
          <w:rFonts w:ascii="Arial" w:hAnsi="Arial" w:cs="Arial"/>
          <w:b/>
          <w:color w:val="000000"/>
          <w:lang w:val="es-MX" w:eastAsia="es-ES"/>
        </w:rPr>
      </w:pPr>
      <w:r w:rsidRPr="00FB2C9F">
        <w:rPr>
          <w:rFonts w:ascii="Arial" w:hAnsi="Arial" w:cs="Arial"/>
          <w:b/>
          <w:color w:val="000000"/>
          <w:lang w:val="es-MX" w:eastAsia="es-ES"/>
        </w:rPr>
        <w:t>CONSEJO DIRECTIVO DEL INSTITUTO DE PENSIONES DEL ESTADO DE JALISCO</w:t>
      </w:r>
    </w:p>
    <w:p w14:paraId="5313BA94" w14:textId="77777777" w:rsidR="00AB1FA5" w:rsidRPr="00FB2C9F" w:rsidRDefault="00AB1FA5" w:rsidP="00774FEE">
      <w:pPr>
        <w:autoSpaceDE w:val="0"/>
        <w:autoSpaceDN w:val="0"/>
        <w:adjustRightInd w:val="0"/>
        <w:spacing w:before="0" w:after="0"/>
        <w:jc w:val="center"/>
        <w:rPr>
          <w:rFonts w:ascii="Arial" w:eastAsia="Calibri" w:hAnsi="Arial" w:cs="Arial"/>
          <w:b/>
          <w:szCs w:val="24"/>
          <w:lang w:val="es-MX"/>
        </w:rPr>
      </w:pPr>
    </w:p>
    <w:p w14:paraId="2A90F2E9" w14:textId="737C52C3" w:rsidR="00BE1D1C" w:rsidRPr="00FB2C9F" w:rsidRDefault="00BE1D1C" w:rsidP="00774FEE">
      <w:pPr>
        <w:autoSpaceDE w:val="0"/>
        <w:autoSpaceDN w:val="0"/>
        <w:adjustRightInd w:val="0"/>
        <w:spacing w:before="0" w:after="0"/>
        <w:jc w:val="center"/>
        <w:rPr>
          <w:rFonts w:ascii="Arial" w:eastAsia="Calibri" w:hAnsi="Arial" w:cs="Arial"/>
          <w:b/>
          <w:szCs w:val="24"/>
          <w:lang w:val="es-MX"/>
        </w:rPr>
      </w:pPr>
      <w:ins w:id="1" w:author="Microsoft Office User" w:date="2020-08-24T22:20:00Z">
        <w:r w:rsidRPr="00FB2C9F">
          <w:rPr>
            <w:rFonts w:ascii="Arial" w:eastAsia="Calibri" w:hAnsi="Arial" w:cs="Arial"/>
            <w:b/>
            <w:szCs w:val="24"/>
            <w:lang w:val="es-MX"/>
            <w:rPrChange w:id="2" w:author="Microsoft Office User" w:date="2020-08-24T22:22:00Z">
              <w:rPr>
                <w:rFonts w:asciiTheme="minorHAnsi" w:eastAsia="Calibri" w:hAnsiTheme="minorHAnsi" w:cs="Arial"/>
                <w:szCs w:val="24"/>
                <w:lang w:val="es-MX"/>
              </w:rPr>
            </w:rPrChange>
          </w:rPr>
          <w:t>Minuta Mesa de Trabajo</w:t>
        </w:r>
        <w:r w:rsidR="00E353D5" w:rsidRPr="00FB2C9F">
          <w:rPr>
            <w:rFonts w:ascii="Arial" w:eastAsia="Calibri" w:hAnsi="Arial" w:cs="Arial"/>
            <w:b/>
            <w:szCs w:val="24"/>
            <w:lang w:val="es-MX"/>
            <w:rPrChange w:id="3" w:author="Microsoft Office User" w:date="2020-08-24T22:22:00Z">
              <w:rPr>
                <w:rFonts w:asciiTheme="minorHAnsi" w:eastAsia="Calibri" w:hAnsiTheme="minorHAnsi" w:cs="Arial"/>
                <w:szCs w:val="24"/>
                <w:lang w:val="es-MX"/>
              </w:rPr>
            </w:rPrChange>
          </w:rPr>
          <w:t xml:space="preserve"> </w:t>
        </w:r>
      </w:ins>
      <w:r w:rsidR="00AB1FA5" w:rsidRPr="00FB2C9F">
        <w:rPr>
          <w:rFonts w:ascii="Arial" w:eastAsia="Calibri" w:hAnsi="Arial" w:cs="Arial"/>
          <w:b/>
          <w:szCs w:val="24"/>
          <w:lang w:val="es-MX"/>
        </w:rPr>
        <w:t xml:space="preserve">para tratar tema de </w:t>
      </w:r>
      <w:ins w:id="4" w:author="Microsoft Office User" w:date="2020-08-24T22:20:00Z">
        <w:r w:rsidR="00E353D5" w:rsidRPr="00FB2C9F">
          <w:rPr>
            <w:rFonts w:ascii="Arial" w:eastAsia="Calibri" w:hAnsi="Arial" w:cs="Arial"/>
            <w:b/>
            <w:szCs w:val="24"/>
            <w:lang w:val="es-MX"/>
            <w:rPrChange w:id="5" w:author="Microsoft Office User" w:date="2020-08-24T22:22:00Z">
              <w:rPr>
                <w:rFonts w:asciiTheme="minorHAnsi" w:eastAsia="Calibri" w:hAnsiTheme="minorHAnsi" w:cs="Arial"/>
                <w:szCs w:val="24"/>
                <w:lang w:val="es-MX"/>
              </w:rPr>
            </w:rPrChange>
          </w:rPr>
          <w:t>Segunda Reducci</w:t>
        </w:r>
      </w:ins>
      <w:ins w:id="6" w:author="Microsoft Office User" w:date="2020-08-24T22:21:00Z">
        <w:r w:rsidR="00E353D5" w:rsidRPr="00FB2C9F">
          <w:rPr>
            <w:rFonts w:ascii="Arial" w:eastAsia="Calibri" w:hAnsi="Arial" w:cs="Arial"/>
            <w:b/>
            <w:szCs w:val="24"/>
            <w:lang w:val="es-MX"/>
            <w:rPrChange w:id="7" w:author="Microsoft Office User" w:date="2020-08-24T22:22:00Z">
              <w:rPr>
                <w:rFonts w:asciiTheme="minorHAnsi" w:eastAsia="Calibri" w:hAnsiTheme="minorHAnsi" w:cs="Arial"/>
                <w:szCs w:val="24"/>
                <w:lang w:val="es-MX"/>
              </w:rPr>
            </w:rPrChange>
          </w:rPr>
          <w:t xml:space="preserve">ón de Capital </w:t>
        </w:r>
      </w:ins>
      <w:r w:rsidR="00AB1FA5" w:rsidRPr="00FB2C9F">
        <w:rPr>
          <w:rFonts w:ascii="Arial" w:eastAsia="Calibri" w:hAnsi="Arial" w:cs="Arial"/>
          <w:b/>
          <w:szCs w:val="24"/>
          <w:lang w:val="es-MX"/>
        </w:rPr>
        <w:t>en la participa</w:t>
      </w:r>
      <w:r w:rsidR="00FB2C9F">
        <w:rPr>
          <w:rFonts w:ascii="Arial" w:eastAsia="Calibri" w:hAnsi="Arial" w:cs="Arial"/>
          <w:b/>
          <w:szCs w:val="24"/>
          <w:lang w:val="es-MX"/>
        </w:rPr>
        <w:t>ción que tiene el IPEJAL en la S</w:t>
      </w:r>
      <w:r w:rsidR="00AB1FA5" w:rsidRPr="00FB2C9F">
        <w:rPr>
          <w:rFonts w:ascii="Arial" w:eastAsia="Calibri" w:hAnsi="Arial" w:cs="Arial"/>
          <w:b/>
          <w:szCs w:val="24"/>
          <w:lang w:val="es-MX"/>
        </w:rPr>
        <w:t>ociedad Activos Turísticos de México, S.A.P.I. de C.V. (ACTUR)</w:t>
      </w:r>
      <w:r w:rsidR="00FB2C9F">
        <w:rPr>
          <w:rFonts w:ascii="Arial" w:eastAsia="Calibri" w:hAnsi="Arial" w:cs="Arial"/>
          <w:b/>
          <w:szCs w:val="24"/>
          <w:lang w:val="es-MX"/>
        </w:rPr>
        <w:t>.</w:t>
      </w:r>
    </w:p>
    <w:p w14:paraId="47563678" w14:textId="77777777" w:rsidR="00774FEE" w:rsidRPr="00D00F9C" w:rsidRDefault="00774FEE" w:rsidP="00774FEE">
      <w:pPr>
        <w:autoSpaceDE w:val="0"/>
        <w:autoSpaceDN w:val="0"/>
        <w:adjustRightInd w:val="0"/>
        <w:spacing w:before="0" w:after="0"/>
        <w:jc w:val="center"/>
        <w:rPr>
          <w:ins w:id="8" w:author="Microsoft Office User" w:date="2020-08-24T22:20:00Z"/>
          <w:rFonts w:ascii="Arial" w:eastAsia="Calibri" w:hAnsi="Arial" w:cs="Arial"/>
          <w:b/>
          <w:sz w:val="20"/>
          <w:lang w:val="es-MX"/>
          <w:rPrChange w:id="9" w:author="Microsoft Office User" w:date="2020-08-24T22:22:00Z">
            <w:rPr>
              <w:ins w:id="10" w:author="Microsoft Office User" w:date="2020-08-24T22:20:00Z"/>
              <w:rFonts w:asciiTheme="minorHAnsi" w:eastAsia="Calibri" w:hAnsiTheme="minorHAnsi" w:cs="Arial"/>
              <w:szCs w:val="24"/>
              <w:lang w:val="es-MX"/>
            </w:rPr>
          </w:rPrChange>
        </w:rPr>
      </w:pPr>
    </w:p>
    <w:p w14:paraId="5B6D9B07" w14:textId="7B8DE368" w:rsidR="00AB1FA5" w:rsidRPr="00D00F9C" w:rsidRDefault="00AB1FA5" w:rsidP="00D778C9">
      <w:pPr>
        <w:spacing w:before="240"/>
        <w:ind w:right="51"/>
        <w:jc w:val="both"/>
        <w:rPr>
          <w:rFonts w:ascii="Arial" w:hAnsi="Arial" w:cs="Arial"/>
          <w:color w:val="000000"/>
          <w:sz w:val="20"/>
          <w:lang w:val="es-MX" w:eastAsia="es-ES"/>
        </w:rPr>
      </w:pPr>
      <w:r w:rsidRPr="00D00F9C">
        <w:rPr>
          <w:rFonts w:ascii="Arial" w:hAnsi="Arial" w:cs="Arial"/>
          <w:color w:val="000000"/>
          <w:sz w:val="20"/>
          <w:lang w:val="es-MX" w:eastAsia="es-ES"/>
        </w:rPr>
        <w:t>En la ciudad de Guadalajara, Jalisco, siendo las 09:00 nueve horas, del día 07 siete de julio del año 2020 dos mil veinte, se reunieron los integrantes del Consejo Directivo del Instituto de Pensiones del Estado de Jalisco (IPEJAL), en el domicilio ubicado en Avenida Magisterio #1155, Colonia Observatorio, del Sector Hidalgo, Edificio del Instituto d</w:t>
      </w:r>
      <w:r w:rsidR="009C2CDA" w:rsidRPr="00D00F9C">
        <w:rPr>
          <w:rFonts w:ascii="Arial" w:hAnsi="Arial" w:cs="Arial"/>
          <w:color w:val="000000"/>
          <w:sz w:val="20"/>
          <w:lang w:val="es-MX" w:eastAsia="es-ES"/>
        </w:rPr>
        <w:t>e Pensiones del Estado, piso 7</w:t>
      </w:r>
      <w:r w:rsidRPr="00D00F9C">
        <w:rPr>
          <w:rFonts w:ascii="Arial" w:hAnsi="Arial" w:cs="Arial"/>
          <w:color w:val="000000"/>
          <w:sz w:val="20"/>
          <w:lang w:val="es-MX" w:eastAsia="es-ES"/>
        </w:rPr>
        <w:t xml:space="preserve">, </w:t>
      </w:r>
      <w:r w:rsidR="00FB2C9F" w:rsidRPr="00D00F9C">
        <w:rPr>
          <w:rFonts w:ascii="Arial" w:hAnsi="Arial" w:cs="Arial"/>
          <w:color w:val="000000"/>
          <w:sz w:val="20"/>
          <w:lang w:val="es-MX" w:eastAsia="es-ES"/>
        </w:rPr>
        <w:t xml:space="preserve">previa convocatoria, </w:t>
      </w:r>
      <w:r w:rsidR="009C2CDA" w:rsidRPr="00D00F9C">
        <w:rPr>
          <w:rFonts w:ascii="Arial" w:hAnsi="Arial" w:cs="Arial"/>
          <w:color w:val="000000"/>
          <w:sz w:val="20"/>
          <w:lang w:val="es-MX" w:eastAsia="es-ES"/>
        </w:rPr>
        <w:t xml:space="preserve">con el objeto de llevar a cabo una mesa de trabajo, </w:t>
      </w:r>
      <w:r w:rsidRPr="00D00F9C">
        <w:rPr>
          <w:rFonts w:ascii="Arial" w:hAnsi="Arial" w:cs="Arial"/>
          <w:color w:val="000000"/>
          <w:sz w:val="20"/>
          <w:lang w:val="es-MX" w:eastAsia="es-ES"/>
        </w:rPr>
        <w:t>de conformidad con el siguiente:</w:t>
      </w:r>
    </w:p>
    <w:p w14:paraId="16E139F5" w14:textId="77777777" w:rsidR="00AB1FA5" w:rsidRPr="00D00F9C" w:rsidRDefault="00AB1FA5" w:rsidP="00FB2C9F">
      <w:pPr>
        <w:spacing w:after="0"/>
        <w:jc w:val="center"/>
        <w:rPr>
          <w:rFonts w:ascii="Arial" w:hAnsi="Arial" w:cs="Arial"/>
          <w:b/>
          <w:sz w:val="20"/>
        </w:rPr>
      </w:pPr>
      <w:r w:rsidRPr="00D00F9C">
        <w:rPr>
          <w:rFonts w:ascii="Arial" w:hAnsi="Arial" w:cs="Arial"/>
          <w:b/>
          <w:sz w:val="20"/>
        </w:rPr>
        <w:t>Orden del Día:</w:t>
      </w:r>
    </w:p>
    <w:p w14:paraId="0B6F29F2" w14:textId="7AEFA436" w:rsidR="000A4098" w:rsidRPr="00D00F9C" w:rsidRDefault="000A4098" w:rsidP="00D778C9">
      <w:pPr>
        <w:autoSpaceDE w:val="0"/>
        <w:autoSpaceDN w:val="0"/>
        <w:adjustRightInd w:val="0"/>
        <w:spacing w:before="0" w:after="0"/>
        <w:jc w:val="both"/>
        <w:rPr>
          <w:rFonts w:ascii="Arial" w:eastAsia="Calibri" w:hAnsi="Arial" w:cs="Arial"/>
          <w:sz w:val="20"/>
          <w:lang w:val="es-MX"/>
        </w:rPr>
      </w:pPr>
    </w:p>
    <w:p w14:paraId="639A344F" w14:textId="1F118164" w:rsidR="000A4098" w:rsidRPr="00D00F9C" w:rsidRDefault="000A4098" w:rsidP="00D778C9">
      <w:pPr>
        <w:pStyle w:val="Prrafodelista"/>
        <w:numPr>
          <w:ilvl w:val="0"/>
          <w:numId w:val="6"/>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Lista de Asistencia</w:t>
      </w:r>
    </w:p>
    <w:p w14:paraId="7D9DA71A" w14:textId="43734183" w:rsidR="000A4098" w:rsidRPr="00D00F9C" w:rsidRDefault="000A4098" w:rsidP="00D778C9">
      <w:pPr>
        <w:pStyle w:val="Prrafodelista"/>
        <w:numPr>
          <w:ilvl w:val="0"/>
          <w:numId w:val="6"/>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Lectura y Aprobación del Orden del día</w:t>
      </w:r>
    </w:p>
    <w:p w14:paraId="37A51655" w14:textId="1E05B143" w:rsidR="000A4098" w:rsidRPr="00D00F9C" w:rsidRDefault="000A4098" w:rsidP="00D778C9">
      <w:pPr>
        <w:pStyle w:val="Prrafodelista"/>
        <w:numPr>
          <w:ilvl w:val="0"/>
          <w:numId w:val="6"/>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Segunda Reducción de Capital</w:t>
      </w:r>
    </w:p>
    <w:p w14:paraId="5B6E1C1F" w14:textId="372E66A5" w:rsidR="000A4098" w:rsidRPr="00D00F9C" w:rsidRDefault="007854CB" w:rsidP="00D778C9">
      <w:pPr>
        <w:pStyle w:val="Prrafodelista"/>
        <w:numPr>
          <w:ilvl w:val="0"/>
          <w:numId w:val="6"/>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Pró</w:t>
      </w:r>
      <w:r w:rsidR="000A4098" w:rsidRPr="00D00F9C">
        <w:rPr>
          <w:rFonts w:ascii="Arial" w:eastAsia="Calibri" w:hAnsi="Arial" w:cs="Arial"/>
          <w:sz w:val="20"/>
          <w:lang w:val="es-MX"/>
        </w:rPr>
        <w:t>rroga de cinco años</w:t>
      </w:r>
    </w:p>
    <w:p w14:paraId="0BD45510" w14:textId="2744625B" w:rsidR="000A4098" w:rsidRPr="00D00F9C" w:rsidRDefault="000A4098" w:rsidP="00D778C9">
      <w:pPr>
        <w:pStyle w:val="Prrafodelista"/>
        <w:numPr>
          <w:ilvl w:val="0"/>
          <w:numId w:val="6"/>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Fecha de pago del monto acordado por la venta de las acciones</w:t>
      </w:r>
    </w:p>
    <w:p w14:paraId="057E0A04" w14:textId="4EE6BE99" w:rsidR="000A4098" w:rsidRPr="00D00F9C" w:rsidRDefault="000A4098" w:rsidP="00D778C9">
      <w:pPr>
        <w:pStyle w:val="Prrafodelista"/>
        <w:numPr>
          <w:ilvl w:val="0"/>
          <w:numId w:val="6"/>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Asuntos varios.</w:t>
      </w:r>
    </w:p>
    <w:p w14:paraId="052AD884" w14:textId="409B3EC8" w:rsidR="000A4098" w:rsidRPr="00D00F9C" w:rsidRDefault="000A4098" w:rsidP="00D778C9">
      <w:pPr>
        <w:pStyle w:val="Prrafodelista"/>
        <w:numPr>
          <w:ilvl w:val="0"/>
          <w:numId w:val="6"/>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Clausura de la Mesa de Trabajo.</w:t>
      </w:r>
    </w:p>
    <w:p w14:paraId="73E09813" w14:textId="77777777" w:rsidR="007E2B31" w:rsidRPr="00D00F9C" w:rsidRDefault="007E2B31" w:rsidP="00D778C9">
      <w:pPr>
        <w:autoSpaceDE w:val="0"/>
        <w:autoSpaceDN w:val="0"/>
        <w:adjustRightInd w:val="0"/>
        <w:spacing w:before="0" w:after="0"/>
        <w:jc w:val="both"/>
        <w:rPr>
          <w:rFonts w:ascii="Arial" w:eastAsia="Calibri" w:hAnsi="Arial" w:cs="Arial"/>
          <w:sz w:val="20"/>
          <w:lang w:val="es-MX"/>
        </w:rPr>
      </w:pPr>
    </w:p>
    <w:p w14:paraId="1DDD9B12" w14:textId="23C5270D" w:rsidR="00FD275F" w:rsidRPr="00D00F9C" w:rsidRDefault="007E2B31" w:rsidP="00D778C9">
      <w:p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Acto seguido, se desahogan los puntos señalados en el orden del día como siguen:</w:t>
      </w:r>
    </w:p>
    <w:p w14:paraId="0F83ED7E" w14:textId="77777777" w:rsidR="007E2B31" w:rsidRPr="00D00F9C" w:rsidRDefault="007E2B31" w:rsidP="00D778C9">
      <w:pPr>
        <w:autoSpaceDE w:val="0"/>
        <w:autoSpaceDN w:val="0"/>
        <w:adjustRightInd w:val="0"/>
        <w:spacing w:before="0" w:after="0"/>
        <w:jc w:val="both"/>
        <w:rPr>
          <w:rFonts w:ascii="Arial" w:eastAsia="Calibri" w:hAnsi="Arial" w:cs="Arial"/>
          <w:sz w:val="20"/>
          <w:lang w:val="es-MX"/>
        </w:rPr>
      </w:pPr>
    </w:p>
    <w:p w14:paraId="4D11FC9C" w14:textId="7CE723B5" w:rsidR="00FD275F" w:rsidRPr="00D00F9C" w:rsidRDefault="00FD275F" w:rsidP="00D778C9">
      <w:pPr>
        <w:pStyle w:val="Prrafodelista"/>
        <w:numPr>
          <w:ilvl w:val="0"/>
          <w:numId w:val="9"/>
        </w:numPr>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Lista de Asistencia</w:t>
      </w:r>
    </w:p>
    <w:p w14:paraId="4AE556D0" w14:textId="77777777" w:rsidR="009C2CDA" w:rsidRPr="00D00F9C" w:rsidRDefault="009C2CDA" w:rsidP="00D778C9">
      <w:pPr>
        <w:spacing w:after="0"/>
        <w:jc w:val="both"/>
        <w:rPr>
          <w:rFonts w:ascii="Arial" w:hAnsi="Arial" w:cs="Arial"/>
          <w:sz w:val="20"/>
          <w:lang w:val="es-ES_tradnl"/>
        </w:rPr>
      </w:pPr>
      <w:r w:rsidRPr="00D00F9C">
        <w:rPr>
          <w:rFonts w:ascii="Arial" w:hAnsi="Arial" w:cs="Arial"/>
          <w:sz w:val="20"/>
          <w:lang w:val="es-ES_tradnl"/>
        </w:rPr>
        <w:t xml:space="preserve">A efecto de proceder a dar inicio a la mesa de trabajo y como </w:t>
      </w:r>
      <w:r w:rsidRPr="00D00F9C">
        <w:rPr>
          <w:rFonts w:ascii="Arial" w:hAnsi="Arial" w:cs="Arial"/>
          <w:b/>
          <w:sz w:val="20"/>
          <w:lang w:val="es-ES_tradnl"/>
        </w:rPr>
        <w:t>primer punto del orden del día</w:t>
      </w:r>
      <w:r w:rsidRPr="00D00F9C">
        <w:rPr>
          <w:rFonts w:ascii="Arial" w:hAnsi="Arial" w:cs="Arial"/>
          <w:sz w:val="20"/>
          <w:lang w:val="es-ES_tradnl"/>
        </w:rPr>
        <w:t xml:space="preserve"> se nombra lista de asistencia, encontrándose presentes: </w:t>
      </w:r>
    </w:p>
    <w:p w14:paraId="0D632DB9" w14:textId="39227876" w:rsidR="009C2CDA" w:rsidRPr="00D00F9C" w:rsidRDefault="009C2CDA" w:rsidP="00FB2C9F">
      <w:pPr>
        <w:pStyle w:val="Prrafodelista"/>
        <w:numPr>
          <w:ilvl w:val="0"/>
          <w:numId w:val="10"/>
        </w:numPr>
        <w:spacing w:after="0"/>
        <w:jc w:val="both"/>
        <w:rPr>
          <w:rFonts w:ascii="Arial" w:hAnsi="Arial" w:cs="Arial"/>
          <w:sz w:val="20"/>
          <w:lang w:val="es-ES_tradnl"/>
        </w:rPr>
      </w:pPr>
      <w:ins w:id="11" w:author="Microsoft Office User" w:date="2020-08-24T22:14:00Z">
        <w:r w:rsidRPr="00D00F9C">
          <w:rPr>
            <w:rFonts w:ascii="Arial" w:eastAsia="Calibri" w:hAnsi="Arial" w:cs="Arial"/>
            <w:sz w:val="20"/>
            <w:lang w:val="es-MX"/>
          </w:rPr>
          <w:t>Gloria Judith Ley Angulo</w:t>
        </w:r>
      </w:ins>
      <w:r w:rsidRPr="00D00F9C">
        <w:rPr>
          <w:rFonts w:ascii="Arial" w:hAnsi="Arial" w:cs="Arial"/>
          <w:sz w:val="20"/>
          <w:lang w:val="es-ES_tradnl"/>
        </w:rPr>
        <w:t>, quien acude en representación del Presidente del Consejo Directivo, Juan Partida Morales,</w:t>
      </w:r>
      <w:r w:rsidR="00FB2C9F" w:rsidRPr="00D00F9C">
        <w:rPr>
          <w:rFonts w:ascii="Arial" w:hAnsi="Arial" w:cs="Arial"/>
          <w:sz w:val="20"/>
          <w:lang w:val="es-ES_tradnl"/>
        </w:rPr>
        <w:t xml:space="preserve"> segú</w:t>
      </w:r>
      <w:r w:rsidRPr="00D00F9C">
        <w:rPr>
          <w:rFonts w:ascii="Arial" w:hAnsi="Arial" w:cs="Arial"/>
          <w:sz w:val="20"/>
          <w:lang w:val="es-ES_tradnl"/>
        </w:rPr>
        <w:t>n lo acredita con oficio</w:t>
      </w:r>
      <w:r w:rsidR="00FB2C9F" w:rsidRPr="00D00F9C">
        <w:rPr>
          <w:rFonts w:ascii="Arial" w:hAnsi="Arial" w:cs="Arial"/>
          <w:sz w:val="20"/>
          <w:lang w:val="es-ES_tradnl"/>
        </w:rPr>
        <w:t xml:space="preserve"> SHP/2089/2020</w:t>
      </w:r>
      <w:r w:rsidRPr="00D00F9C">
        <w:rPr>
          <w:rFonts w:ascii="Arial" w:hAnsi="Arial" w:cs="Arial"/>
          <w:sz w:val="20"/>
          <w:lang w:val="es-ES_tradnl"/>
        </w:rPr>
        <w:t xml:space="preserve"> signado por el propio co</w:t>
      </w:r>
      <w:r w:rsidR="00FB2C9F" w:rsidRPr="00D00F9C">
        <w:rPr>
          <w:rFonts w:ascii="Arial" w:hAnsi="Arial" w:cs="Arial"/>
          <w:sz w:val="20"/>
          <w:lang w:val="es-ES_tradnl"/>
        </w:rPr>
        <w:t>nsejero presidente, en el que la</w:t>
      </w:r>
      <w:r w:rsidRPr="00D00F9C">
        <w:rPr>
          <w:rFonts w:ascii="Arial" w:hAnsi="Arial" w:cs="Arial"/>
          <w:sz w:val="20"/>
          <w:lang w:val="es-ES_tradnl"/>
        </w:rPr>
        <w:t xml:space="preserve"> habilita para atender en su nombre esta reunión de trabajo. </w:t>
      </w:r>
    </w:p>
    <w:p w14:paraId="064377AC" w14:textId="77777777" w:rsidR="009C2CDA" w:rsidRPr="00D00F9C" w:rsidRDefault="009C2CDA" w:rsidP="00D778C9">
      <w:pPr>
        <w:pStyle w:val="Prrafodelista"/>
        <w:spacing w:after="0"/>
        <w:jc w:val="both"/>
        <w:rPr>
          <w:rFonts w:ascii="Arial" w:hAnsi="Arial" w:cs="Arial"/>
          <w:sz w:val="20"/>
          <w:lang w:val="es-ES_tradnl"/>
        </w:rPr>
      </w:pPr>
    </w:p>
    <w:p w14:paraId="40B1400C" w14:textId="6BDFFC66" w:rsidR="00D00F9C" w:rsidRPr="00D00F9C" w:rsidRDefault="009C2CDA" w:rsidP="00D00F9C">
      <w:pPr>
        <w:pStyle w:val="Prrafodelista"/>
        <w:numPr>
          <w:ilvl w:val="0"/>
          <w:numId w:val="10"/>
        </w:numPr>
        <w:spacing w:after="0"/>
        <w:jc w:val="both"/>
        <w:rPr>
          <w:rFonts w:ascii="Arial" w:hAnsi="Arial" w:cs="Arial"/>
          <w:sz w:val="20"/>
          <w:lang w:val="es-ES_tradnl"/>
        </w:rPr>
      </w:pPr>
      <w:ins w:id="12" w:author="Microsoft Office User" w:date="2020-08-24T22:15:00Z">
        <w:r w:rsidRPr="00D00F9C">
          <w:rPr>
            <w:rFonts w:ascii="Arial" w:eastAsia="Calibri" w:hAnsi="Arial" w:cs="Arial"/>
            <w:sz w:val="20"/>
            <w:lang w:val="es-MX"/>
          </w:rPr>
          <w:t>Joel Guzman Camarena</w:t>
        </w:r>
      </w:ins>
      <w:r w:rsidRPr="00D00F9C">
        <w:rPr>
          <w:rFonts w:ascii="Arial" w:hAnsi="Arial" w:cs="Arial"/>
          <w:sz w:val="20"/>
          <w:lang w:val="es-ES_tradnl"/>
        </w:rPr>
        <w:t xml:space="preserve">, </w:t>
      </w:r>
      <w:r w:rsidR="00FB2C9F" w:rsidRPr="00D00F9C">
        <w:rPr>
          <w:rFonts w:ascii="Arial" w:hAnsi="Arial" w:cs="Arial"/>
          <w:sz w:val="20"/>
          <w:lang w:val="es-ES_tradnl"/>
        </w:rPr>
        <w:t xml:space="preserve">quien acude en representación de la Consejera titular del Municipio de Guadalajara </w:t>
      </w:r>
      <w:r w:rsidRPr="00D00F9C">
        <w:rPr>
          <w:rFonts w:ascii="Arial" w:hAnsi="Arial" w:cs="Arial"/>
          <w:sz w:val="20"/>
          <w:lang w:val="es-ES_tradnl"/>
        </w:rPr>
        <w:t xml:space="preserve">Sandra </w:t>
      </w:r>
      <w:r w:rsidR="00FB2C9F" w:rsidRPr="00D00F9C">
        <w:rPr>
          <w:rFonts w:ascii="Arial" w:hAnsi="Arial" w:cs="Arial"/>
          <w:sz w:val="20"/>
          <w:lang w:val="es-ES_tradnl"/>
        </w:rPr>
        <w:t>Deyanira Tovar López</w:t>
      </w:r>
      <w:r w:rsidRPr="00D00F9C">
        <w:rPr>
          <w:rFonts w:ascii="Arial" w:hAnsi="Arial" w:cs="Arial"/>
          <w:sz w:val="20"/>
          <w:lang w:val="es-ES_tradnl"/>
        </w:rPr>
        <w:t xml:space="preserve">, quien así lo manifestó al comparecer en nombre y representación de la </w:t>
      </w:r>
      <w:r w:rsidR="008C09BE" w:rsidRPr="00D00F9C">
        <w:rPr>
          <w:rFonts w:ascii="Arial" w:hAnsi="Arial" w:cs="Arial"/>
          <w:sz w:val="20"/>
          <w:lang w:val="es-ES_tradnl"/>
        </w:rPr>
        <w:t>citada consejera</w:t>
      </w:r>
      <w:r w:rsidRPr="00D00F9C">
        <w:rPr>
          <w:rFonts w:ascii="Arial" w:hAnsi="Arial" w:cs="Arial"/>
          <w:sz w:val="20"/>
          <w:lang w:val="es-ES_tradnl"/>
        </w:rPr>
        <w:t>, para atender en su nombre es</w:t>
      </w:r>
      <w:r w:rsidR="008C09BE" w:rsidRPr="00D00F9C">
        <w:rPr>
          <w:rFonts w:ascii="Arial" w:hAnsi="Arial" w:cs="Arial"/>
          <w:sz w:val="20"/>
          <w:lang w:val="es-ES_tradnl"/>
        </w:rPr>
        <w:t>ta</w:t>
      </w:r>
      <w:r w:rsidRPr="00D00F9C">
        <w:rPr>
          <w:rFonts w:ascii="Arial" w:hAnsi="Arial" w:cs="Arial"/>
          <w:sz w:val="20"/>
          <w:lang w:val="es-ES_tradnl"/>
        </w:rPr>
        <w:t xml:space="preserve"> reunión de trabajo. </w:t>
      </w:r>
    </w:p>
    <w:p w14:paraId="1E64AD3A" w14:textId="77777777" w:rsidR="00D00F9C" w:rsidRPr="00D00F9C" w:rsidRDefault="00D00F9C" w:rsidP="00D778C9">
      <w:pPr>
        <w:pStyle w:val="Prrafodelista"/>
        <w:spacing w:after="0"/>
        <w:jc w:val="both"/>
        <w:rPr>
          <w:rFonts w:ascii="Arial" w:hAnsi="Arial" w:cs="Arial"/>
          <w:sz w:val="20"/>
          <w:lang w:val="es-ES_tradnl"/>
        </w:rPr>
      </w:pPr>
    </w:p>
    <w:p w14:paraId="3D809D4C" w14:textId="2944FEBD" w:rsidR="00D00F9C" w:rsidRDefault="009C2CDA" w:rsidP="00D00F9C">
      <w:pPr>
        <w:pStyle w:val="Prrafodelista"/>
        <w:numPr>
          <w:ilvl w:val="0"/>
          <w:numId w:val="10"/>
        </w:numPr>
        <w:spacing w:after="0"/>
        <w:jc w:val="both"/>
        <w:rPr>
          <w:rFonts w:ascii="Arial" w:hAnsi="Arial" w:cs="Arial"/>
          <w:sz w:val="20"/>
          <w:lang w:val="es-ES_tradnl"/>
        </w:rPr>
      </w:pPr>
      <w:r w:rsidRPr="00D00F9C">
        <w:rPr>
          <w:rFonts w:ascii="Arial" w:hAnsi="Arial" w:cs="Arial"/>
          <w:sz w:val="20"/>
          <w:lang w:val="es-ES_tradnl"/>
        </w:rPr>
        <w:t>Prof. Arnoldo Rubio Cárdenas, consejero titular representando a los servidores públicos de la Sección 47 del Sindicato Nacional de Trabajadores de la Educación (SNTE).</w:t>
      </w:r>
    </w:p>
    <w:p w14:paraId="56ED6AC8" w14:textId="5840F3D3" w:rsidR="00D00F9C" w:rsidRPr="00D00F9C" w:rsidRDefault="00D00F9C" w:rsidP="00D00F9C">
      <w:pPr>
        <w:spacing w:after="0"/>
        <w:jc w:val="both"/>
        <w:rPr>
          <w:rFonts w:ascii="Arial" w:hAnsi="Arial" w:cs="Arial"/>
          <w:sz w:val="20"/>
          <w:lang w:val="es-ES_tradnl"/>
        </w:rPr>
      </w:pPr>
    </w:p>
    <w:p w14:paraId="5C7BA654" w14:textId="0AE85DA6" w:rsidR="009C2CDA" w:rsidRPr="00D00F9C" w:rsidRDefault="009C2CDA" w:rsidP="00D778C9">
      <w:pPr>
        <w:pStyle w:val="Prrafodelista"/>
        <w:numPr>
          <w:ilvl w:val="0"/>
          <w:numId w:val="10"/>
        </w:numPr>
        <w:spacing w:after="0"/>
        <w:jc w:val="both"/>
        <w:rPr>
          <w:rFonts w:ascii="Arial" w:hAnsi="Arial" w:cs="Arial"/>
          <w:sz w:val="20"/>
          <w:lang w:val="es-ES_tradnl"/>
        </w:rPr>
      </w:pPr>
      <w:r w:rsidRPr="00D00F9C">
        <w:rPr>
          <w:rFonts w:ascii="Arial" w:hAnsi="Arial" w:cs="Arial"/>
          <w:sz w:val="20"/>
          <w:lang w:val="es-ES_tradnl"/>
        </w:rPr>
        <w:t>Luis Alejandro Ca</w:t>
      </w:r>
      <w:r w:rsidR="008C09BE" w:rsidRPr="00D00F9C">
        <w:rPr>
          <w:rFonts w:ascii="Arial" w:hAnsi="Arial" w:cs="Arial"/>
          <w:sz w:val="20"/>
          <w:lang w:val="es-ES_tradnl"/>
        </w:rPr>
        <w:t>s</w:t>
      </w:r>
      <w:r w:rsidRPr="00D00F9C">
        <w:rPr>
          <w:rFonts w:ascii="Arial" w:hAnsi="Arial" w:cs="Arial"/>
          <w:sz w:val="20"/>
          <w:lang w:val="es-ES_tradnl"/>
        </w:rPr>
        <w:t>tillo Arreol</w:t>
      </w:r>
      <w:r w:rsidR="008C09BE" w:rsidRPr="00D00F9C">
        <w:rPr>
          <w:rFonts w:ascii="Arial" w:hAnsi="Arial" w:cs="Arial"/>
          <w:sz w:val="20"/>
          <w:lang w:val="es-ES_tradnl"/>
        </w:rPr>
        <w:t>a, quien acude en representació</w:t>
      </w:r>
      <w:r w:rsidRPr="00D00F9C">
        <w:rPr>
          <w:rFonts w:ascii="Arial" w:hAnsi="Arial" w:cs="Arial"/>
          <w:sz w:val="20"/>
          <w:lang w:val="es-ES_tradnl"/>
        </w:rPr>
        <w:t>n de</w:t>
      </w:r>
      <w:r w:rsidR="008C09BE" w:rsidRPr="00D00F9C">
        <w:rPr>
          <w:rFonts w:ascii="Arial" w:hAnsi="Arial" w:cs="Arial"/>
          <w:sz w:val="20"/>
          <w:lang w:val="es-ES_tradnl"/>
        </w:rPr>
        <w:t>l Consejero Titular</w:t>
      </w:r>
      <w:r w:rsidRPr="00D00F9C">
        <w:rPr>
          <w:rFonts w:ascii="Arial" w:hAnsi="Arial" w:cs="Arial"/>
          <w:sz w:val="20"/>
          <w:lang w:val="es-ES_tradnl"/>
        </w:rPr>
        <w:t xml:space="preserve"> </w:t>
      </w:r>
      <w:r w:rsidR="008C09BE" w:rsidRPr="00D00F9C">
        <w:rPr>
          <w:rFonts w:ascii="Arial" w:hAnsi="Arial" w:cs="Arial"/>
          <w:sz w:val="20"/>
          <w:lang w:val="es-ES_tradnl"/>
        </w:rPr>
        <w:t xml:space="preserve">representante de los servidores públicos de la Federación de Sindicatos de Empleados de los Poderes del Estado, Municipios y Organismos Públicos Descentralizados en Jalisco (FSESEJ) </w:t>
      </w:r>
      <w:ins w:id="13" w:author="Microsoft Office User" w:date="2020-08-24T22:16:00Z">
        <w:r w:rsidRPr="00D00F9C">
          <w:rPr>
            <w:rFonts w:ascii="Arial" w:eastAsia="Calibri" w:hAnsi="Arial" w:cs="Arial"/>
            <w:sz w:val="20"/>
            <w:lang w:val="es-MX"/>
          </w:rPr>
          <w:t>Juan José Hernández Rodríguez</w:t>
        </w:r>
      </w:ins>
      <w:r w:rsidR="008C09BE" w:rsidRPr="00D00F9C">
        <w:rPr>
          <w:rFonts w:ascii="Arial" w:hAnsi="Arial" w:cs="Arial"/>
          <w:sz w:val="20"/>
          <w:lang w:val="es-ES_tradnl"/>
        </w:rPr>
        <w:t>, quien lo acredita con el oficio FESIJAL/SG/091/2020.</w:t>
      </w:r>
    </w:p>
    <w:p w14:paraId="07A5FEBC" w14:textId="59D0C1C4" w:rsidR="008C09BE" w:rsidRDefault="008C09BE" w:rsidP="008C09BE">
      <w:pPr>
        <w:pStyle w:val="Prrafodelista"/>
        <w:spacing w:after="0"/>
        <w:jc w:val="both"/>
        <w:rPr>
          <w:rFonts w:ascii="Arial" w:hAnsi="Arial" w:cs="Arial"/>
          <w:sz w:val="20"/>
          <w:lang w:val="es-ES_tradnl"/>
        </w:rPr>
      </w:pPr>
    </w:p>
    <w:p w14:paraId="38A66E2B" w14:textId="309DF713" w:rsidR="00D00F9C" w:rsidRDefault="00D00F9C" w:rsidP="008C09BE">
      <w:pPr>
        <w:pStyle w:val="Prrafodelista"/>
        <w:spacing w:after="0"/>
        <w:jc w:val="both"/>
        <w:rPr>
          <w:rFonts w:ascii="Arial" w:hAnsi="Arial" w:cs="Arial"/>
          <w:sz w:val="20"/>
          <w:lang w:val="es-ES_tradnl"/>
        </w:rPr>
      </w:pPr>
    </w:p>
    <w:p w14:paraId="371C4E6C" w14:textId="4CAC2153" w:rsidR="00D00F9C" w:rsidRDefault="00D00F9C" w:rsidP="008C09BE">
      <w:pPr>
        <w:pStyle w:val="Prrafodelista"/>
        <w:spacing w:after="0"/>
        <w:jc w:val="both"/>
        <w:rPr>
          <w:rFonts w:ascii="Arial" w:hAnsi="Arial" w:cs="Arial"/>
          <w:sz w:val="20"/>
          <w:lang w:val="es-ES_tradnl"/>
        </w:rPr>
      </w:pPr>
    </w:p>
    <w:p w14:paraId="02873F34" w14:textId="77777777" w:rsidR="00D00F9C" w:rsidRPr="00D00F9C" w:rsidRDefault="00D00F9C" w:rsidP="008C09BE">
      <w:pPr>
        <w:pStyle w:val="Prrafodelista"/>
        <w:spacing w:after="0"/>
        <w:jc w:val="both"/>
        <w:rPr>
          <w:rFonts w:ascii="Arial" w:hAnsi="Arial" w:cs="Arial"/>
          <w:sz w:val="20"/>
          <w:lang w:val="es-ES_tradnl"/>
        </w:rPr>
      </w:pPr>
    </w:p>
    <w:p w14:paraId="4DD26CF1" w14:textId="56B31C46" w:rsidR="009C2CDA" w:rsidRPr="00D00F9C" w:rsidRDefault="008C09BE" w:rsidP="00D778C9">
      <w:pPr>
        <w:pStyle w:val="Prrafodelista"/>
        <w:numPr>
          <w:ilvl w:val="0"/>
          <w:numId w:val="10"/>
        </w:numPr>
        <w:spacing w:after="0"/>
        <w:jc w:val="both"/>
        <w:rPr>
          <w:rFonts w:ascii="Arial" w:hAnsi="Arial" w:cs="Arial"/>
          <w:sz w:val="20"/>
          <w:lang w:val="es-ES_tradnl"/>
        </w:rPr>
      </w:pPr>
      <w:r w:rsidRPr="00D00F9C">
        <w:rPr>
          <w:rFonts w:ascii="Arial" w:hAnsi="Arial" w:cs="Arial"/>
          <w:sz w:val="20"/>
          <w:lang w:val="es-ES_tradnl"/>
        </w:rPr>
        <w:t>Noé Chá</w:t>
      </w:r>
      <w:r w:rsidR="009C2CDA" w:rsidRPr="00D00F9C">
        <w:rPr>
          <w:rFonts w:ascii="Arial" w:hAnsi="Arial" w:cs="Arial"/>
          <w:sz w:val="20"/>
          <w:lang w:val="es-ES_tradnl"/>
        </w:rPr>
        <w:t>vez Luevanos, Secretario de Actas del Consejo Directivo.</w:t>
      </w:r>
    </w:p>
    <w:p w14:paraId="1D698CFD" w14:textId="77777777" w:rsidR="008C09BE" w:rsidRPr="00D00F9C" w:rsidRDefault="008C09BE" w:rsidP="008C09BE">
      <w:pPr>
        <w:pStyle w:val="Prrafodelista"/>
        <w:rPr>
          <w:rFonts w:ascii="Arial" w:hAnsi="Arial" w:cs="Arial"/>
          <w:sz w:val="20"/>
          <w:lang w:val="es-ES_tradnl"/>
        </w:rPr>
      </w:pPr>
    </w:p>
    <w:p w14:paraId="4E00E902" w14:textId="2E73D192" w:rsidR="008C09BE" w:rsidRPr="00D00F9C" w:rsidRDefault="008C09BE" w:rsidP="008C09BE">
      <w:pPr>
        <w:pStyle w:val="Prrafodelista"/>
        <w:numPr>
          <w:ilvl w:val="0"/>
          <w:numId w:val="10"/>
        </w:numPr>
        <w:spacing w:after="0"/>
        <w:jc w:val="both"/>
        <w:rPr>
          <w:rFonts w:ascii="Arial" w:hAnsi="Arial" w:cs="Arial"/>
          <w:sz w:val="20"/>
          <w:lang w:val="es-ES_tradnl"/>
        </w:rPr>
      </w:pPr>
      <w:r w:rsidRPr="00D00F9C">
        <w:rPr>
          <w:rFonts w:ascii="Arial" w:eastAsia="Calibri" w:hAnsi="Arial" w:cs="Arial"/>
          <w:sz w:val="20"/>
          <w:lang w:val="es-MX"/>
        </w:rPr>
        <w:t>Por parte de la Dirección de Fideicomisos de IPEJAL, se encuentra presente</w:t>
      </w:r>
      <w:r w:rsidRPr="00D00F9C">
        <w:rPr>
          <w:rFonts w:ascii="Arial" w:eastAsia="Calibri" w:hAnsi="Arial" w:cs="Arial"/>
          <w:sz w:val="20"/>
          <w:lang w:val="es-MX"/>
          <w:rPrChange w:id="14" w:author="Dirección Xala" w:date="2020-08-24T09:42:00Z">
            <w:rPr>
              <w:rFonts w:asciiTheme="minorHAnsi" w:eastAsia="Calibri" w:hAnsiTheme="minorHAnsi" w:cs="Arial"/>
              <w:szCs w:val="24"/>
              <w:highlight w:val="yellow"/>
              <w:lang w:val="es-MX"/>
            </w:rPr>
          </w:rPrChange>
        </w:rPr>
        <w:t xml:space="preserve"> Juan Pablo de Antuñano</w:t>
      </w:r>
      <w:ins w:id="15" w:author="Microsoft Office User" w:date="2020-08-24T22:17:00Z">
        <w:r w:rsidRPr="00D00F9C">
          <w:rPr>
            <w:rFonts w:ascii="Arial" w:eastAsia="Calibri" w:hAnsi="Arial" w:cs="Arial"/>
            <w:sz w:val="20"/>
            <w:lang w:val="es-MX"/>
          </w:rPr>
          <w:t xml:space="preserve"> Gómez Portugal</w:t>
        </w:r>
      </w:ins>
      <w:r w:rsidRPr="00D00F9C">
        <w:rPr>
          <w:rFonts w:ascii="Arial" w:eastAsia="Calibri" w:hAnsi="Arial" w:cs="Arial"/>
          <w:sz w:val="20"/>
          <w:lang w:val="es-MX"/>
        </w:rPr>
        <w:t>.</w:t>
      </w:r>
      <w:ins w:id="16" w:author="Dirección Xala" w:date="2020-08-24T09:42:00Z">
        <w:del w:id="17" w:author="Microsoft Office User" w:date="2020-08-24T22:17:00Z">
          <w:r w:rsidRPr="00D00F9C" w:rsidDel="00BE1D1C">
            <w:rPr>
              <w:rFonts w:ascii="Arial" w:eastAsia="Calibri" w:hAnsi="Arial" w:cs="Arial"/>
              <w:sz w:val="20"/>
              <w:lang w:val="es-MX"/>
            </w:rPr>
            <w:delText>.</w:delText>
          </w:r>
        </w:del>
      </w:ins>
      <w:del w:id="18" w:author="Dirección Xala" w:date="2020-08-24T09:42:00Z">
        <w:r w:rsidRPr="00D00F9C" w:rsidDel="00894300">
          <w:rPr>
            <w:rFonts w:ascii="Arial" w:eastAsia="Calibri" w:hAnsi="Arial" w:cs="Arial"/>
            <w:sz w:val="20"/>
            <w:lang w:val="es-MX"/>
            <w:rPrChange w:id="19" w:author="Dirección Xala" w:date="2020-08-24T09:42:00Z">
              <w:rPr>
                <w:rFonts w:asciiTheme="minorHAnsi" w:eastAsia="Calibri" w:hAnsiTheme="minorHAnsi" w:cs="Arial"/>
                <w:szCs w:val="24"/>
                <w:highlight w:val="yellow"/>
                <w:lang w:val="es-MX"/>
              </w:rPr>
            </w:rPrChange>
          </w:rPr>
          <w:delText xml:space="preserve"> …..</w:delText>
        </w:r>
      </w:del>
    </w:p>
    <w:p w14:paraId="75BEBFD1" w14:textId="7B8AD3FA" w:rsidR="00F37F67" w:rsidRPr="00D00F9C" w:rsidRDefault="00F37F67" w:rsidP="00230C16">
      <w:pPr>
        <w:spacing w:after="0"/>
        <w:jc w:val="both"/>
        <w:rPr>
          <w:rFonts w:ascii="Arial" w:hAnsi="Arial" w:cs="Arial"/>
          <w:sz w:val="20"/>
          <w:lang w:val="es-ES_tradnl"/>
        </w:rPr>
      </w:pPr>
    </w:p>
    <w:p w14:paraId="53415A34" w14:textId="30D1326E" w:rsidR="00F37F67" w:rsidRPr="00D00F9C" w:rsidRDefault="00F37F67" w:rsidP="008C09BE">
      <w:pPr>
        <w:spacing w:after="0"/>
        <w:jc w:val="both"/>
        <w:rPr>
          <w:rFonts w:ascii="Arial" w:hAnsi="Arial" w:cs="Arial"/>
          <w:sz w:val="20"/>
          <w:lang w:val="es-ES_tradnl"/>
        </w:rPr>
      </w:pPr>
      <w:r w:rsidRPr="00D00F9C">
        <w:rPr>
          <w:rFonts w:ascii="Arial" w:hAnsi="Arial" w:cs="Arial"/>
          <w:sz w:val="20"/>
          <w:lang w:val="es-ES_tradnl"/>
        </w:rPr>
        <w:t>Como invitados para la mesa de trabajo, se encuentran presentes</w:t>
      </w:r>
      <w:r w:rsidR="00D778C9" w:rsidRPr="00D00F9C">
        <w:rPr>
          <w:rFonts w:ascii="Arial" w:hAnsi="Arial" w:cs="Arial"/>
          <w:sz w:val="20"/>
          <w:lang w:val="es-ES_tradnl"/>
        </w:rPr>
        <w:t>:</w:t>
      </w:r>
    </w:p>
    <w:p w14:paraId="64887CCD" w14:textId="77777777" w:rsidR="00D778C9" w:rsidRPr="00D00F9C" w:rsidRDefault="00D778C9" w:rsidP="00D778C9">
      <w:pPr>
        <w:pStyle w:val="Prrafodelista"/>
        <w:spacing w:after="0"/>
        <w:jc w:val="both"/>
        <w:rPr>
          <w:rFonts w:ascii="Arial" w:hAnsi="Arial" w:cs="Arial"/>
          <w:sz w:val="20"/>
          <w:lang w:val="es-ES_tradnl"/>
        </w:rPr>
      </w:pPr>
    </w:p>
    <w:p w14:paraId="5856BAB9" w14:textId="6706BCAC" w:rsidR="000A4098" w:rsidRPr="00D00F9C" w:rsidRDefault="000A4098" w:rsidP="00D778C9">
      <w:pPr>
        <w:pStyle w:val="Prrafodelista"/>
        <w:numPr>
          <w:ilvl w:val="0"/>
          <w:numId w:val="10"/>
        </w:numPr>
        <w:spacing w:after="0"/>
        <w:jc w:val="both"/>
        <w:rPr>
          <w:rFonts w:ascii="Arial" w:hAnsi="Arial" w:cs="Arial"/>
          <w:sz w:val="20"/>
          <w:lang w:val="es-ES_tradnl"/>
        </w:rPr>
      </w:pPr>
      <w:r w:rsidRPr="00D00F9C">
        <w:rPr>
          <w:rFonts w:ascii="Arial" w:eastAsia="Calibri" w:hAnsi="Arial" w:cs="Arial"/>
          <w:sz w:val="20"/>
          <w:lang w:val="es-MX"/>
        </w:rPr>
        <w:t>Por parte de Activos Turísticos de México</w:t>
      </w:r>
      <w:r w:rsidR="009C2CDA" w:rsidRPr="00D00F9C">
        <w:rPr>
          <w:rFonts w:ascii="Arial" w:eastAsia="Calibri" w:hAnsi="Arial" w:cs="Arial"/>
          <w:sz w:val="20"/>
          <w:lang w:val="es-MX"/>
        </w:rPr>
        <w:t>, S.A.P.I  de C.V.</w:t>
      </w:r>
      <w:r w:rsidR="00053475" w:rsidRPr="00D00F9C">
        <w:rPr>
          <w:rFonts w:ascii="Arial" w:eastAsia="Calibri" w:hAnsi="Arial" w:cs="Arial"/>
          <w:sz w:val="20"/>
          <w:lang w:val="es-MX"/>
        </w:rPr>
        <w:t xml:space="preserve"> (</w:t>
      </w:r>
      <w:r w:rsidR="009C2CDA" w:rsidRPr="00D00F9C">
        <w:rPr>
          <w:rFonts w:ascii="Arial" w:eastAsia="Calibri" w:hAnsi="Arial" w:cs="Arial"/>
          <w:sz w:val="20"/>
          <w:lang w:val="es-MX"/>
        </w:rPr>
        <w:t xml:space="preserve">en adelante </w:t>
      </w:r>
      <w:r w:rsidR="00053475" w:rsidRPr="00D00F9C">
        <w:rPr>
          <w:rFonts w:ascii="Arial" w:eastAsia="Calibri" w:hAnsi="Arial" w:cs="Arial"/>
          <w:sz w:val="20"/>
          <w:lang w:val="es-MX"/>
        </w:rPr>
        <w:t>ACTUR)</w:t>
      </w:r>
      <w:r w:rsidRPr="00D00F9C">
        <w:rPr>
          <w:rFonts w:ascii="Arial" w:eastAsia="Calibri" w:hAnsi="Arial" w:cs="Arial"/>
          <w:sz w:val="20"/>
          <w:lang w:val="es-MX"/>
        </w:rPr>
        <w:t xml:space="preserve"> asistieron a reunión Ricardo Miguel Santa Cruz Mahoney (</w:t>
      </w:r>
      <w:r w:rsidR="00775BAF" w:rsidRPr="00D00F9C">
        <w:rPr>
          <w:rFonts w:ascii="Arial" w:eastAsia="Calibri" w:hAnsi="Arial" w:cs="Arial"/>
          <w:sz w:val="20"/>
          <w:lang w:val="es-MX"/>
        </w:rPr>
        <w:t>Advisor</w:t>
      </w:r>
      <w:r w:rsidRPr="00D00F9C">
        <w:rPr>
          <w:rFonts w:ascii="Arial" w:eastAsia="Calibri" w:hAnsi="Arial" w:cs="Arial"/>
          <w:sz w:val="20"/>
          <w:lang w:val="es-MX"/>
        </w:rPr>
        <w:t>), Juan Pablo Ochoa (Subdirector Jur</w:t>
      </w:r>
      <w:ins w:id="20" w:author="Juan Pablo Ochoa" w:date="2020-08-21T16:29:00Z">
        <w:r w:rsidR="00B33C58" w:rsidRPr="00D00F9C">
          <w:rPr>
            <w:rFonts w:ascii="Arial" w:eastAsia="Calibri" w:hAnsi="Arial" w:cs="Arial"/>
            <w:sz w:val="20"/>
            <w:lang w:val="es-MX"/>
          </w:rPr>
          <w:t>í</w:t>
        </w:r>
      </w:ins>
      <w:del w:id="21" w:author="Juan Pablo Ochoa" w:date="2020-08-21T16:29:00Z">
        <w:r w:rsidRPr="00D00F9C" w:rsidDel="00B33C58">
          <w:rPr>
            <w:rFonts w:ascii="Arial" w:eastAsia="Calibri" w:hAnsi="Arial" w:cs="Arial"/>
            <w:sz w:val="20"/>
            <w:lang w:val="es-MX"/>
          </w:rPr>
          <w:delText>i</w:delText>
        </w:r>
      </w:del>
      <w:r w:rsidRPr="00D00F9C">
        <w:rPr>
          <w:rFonts w:ascii="Arial" w:eastAsia="Calibri" w:hAnsi="Arial" w:cs="Arial"/>
          <w:sz w:val="20"/>
          <w:lang w:val="es-MX"/>
        </w:rPr>
        <w:t>dico) e Iván Vázquez Millán (Subdirector de Finanzas).</w:t>
      </w:r>
    </w:p>
    <w:p w14:paraId="6D3E8EAF" w14:textId="40F527B8" w:rsidR="000A4098" w:rsidRPr="00D00F9C" w:rsidRDefault="000A4098" w:rsidP="00D778C9">
      <w:pPr>
        <w:autoSpaceDE w:val="0"/>
        <w:autoSpaceDN w:val="0"/>
        <w:adjustRightInd w:val="0"/>
        <w:spacing w:before="0" w:after="0"/>
        <w:jc w:val="both"/>
        <w:rPr>
          <w:rFonts w:ascii="Arial" w:eastAsia="Calibri" w:hAnsi="Arial" w:cs="Arial"/>
          <w:sz w:val="20"/>
          <w:lang w:val="es-MX"/>
        </w:rPr>
      </w:pPr>
    </w:p>
    <w:p w14:paraId="24641489" w14:textId="6AE436AC" w:rsidR="00FD275F" w:rsidRPr="00D00F9C" w:rsidRDefault="00FD275F" w:rsidP="00D778C9">
      <w:pPr>
        <w:pStyle w:val="Prrafodelista"/>
        <w:numPr>
          <w:ilvl w:val="0"/>
          <w:numId w:val="9"/>
        </w:numPr>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Lectura y aprobación del Orden del día</w:t>
      </w:r>
    </w:p>
    <w:p w14:paraId="4639C5F2" w14:textId="77777777" w:rsidR="00FD275F" w:rsidRPr="00D00F9C" w:rsidRDefault="00FD275F" w:rsidP="00D778C9">
      <w:pPr>
        <w:autoSpaceDE w:val="0"/>
        <w:autoSpaceDN w:val="0"/>
        <w:adjustRightInd w:val="0"/>
        <w:spacing w:before="0" w:after="0"/>
        <w:jc w:val="both"/>
        <w:rPr>
          <w:rFonts w:ascii="Arial" w:eastAsia="Calibri" w:hAnsi="Arial" w:cs="Arial"/>
          <w:sz w:val="20"/>
          <w:lang w:val="es-MX"/>
        </w:rPr>
      </w:pPr>
    </w:p>
    <w:p w14:paraId="2FF3CC90" w14:textId="275DB239" w:rsidR="000A4098" w:rsidRPr="00D00F9C" w:rsidRDefault="00775BAF" w:rsidP="00D778C9">
      <w:p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Una vez realizada la lectura</w:t>
      </w:r>
      <w:ins w:id="22" w:author="Juan Pablo Ochoa" w:date="2020-08-21T16:49:00Z">
        <w:r w:rsidR="00D81789" w:rsidRPr="00D00F9C">
          <w:rPr>
            <w:rFonts w:ascii="Arial" w:eastAsia="Calibri" w:hAnsi="Arial" w:cs="Arial"/>
            <w:sz w:val="20"/>
            <w:lang w:val="es-MX"/>
          </w:rPr>
          <w:t xml:space="preserve"> del Orden del día</w:t>
        </w:r>
      </w:ins>
      <w:r w:rsidRPr="00D00F9C">
        <w:rPr>
          <w:rFonts w:ascii="Arial" w:eastAsia="Calibri" w:hAnsi="Arial" w:cs="Arial"/>
          <w:sz w:val="20"/>
          <w:lang w:val="es-MX"/>
        </w:rPr>
        <w:t xml:space="preserve"> y</w:t>
      </w:r>
      <w:ins w:id="23" w:author="Juan Pablo Ochoa" w:date="2020-08-21T16:47:00Z">
        <w:r w:rsidR="00E306C8" w:rsidRPr="00D00F9C">
          <w:rPr>
            <w:rFonts w:ascii="Arial" w:eastAsia="Calibri" w:hAnsi="Arial" w:cs="Arial"/>
            <w:sz w:val="20"/>
            <w:lang w:val="es-MX"/>
          </w:rPr>
          <w:t xml:space="preserve"> </w:t>
        </w:r>
      </w:ins>
      <w:ins w:id="24" w:author="Juan Pablo Ochoa" w:date="2020-08-21T16:48:00Z">
        <w:r w:rsidR="00E306C8" w:rsidRPr="00D00F9C">
          <w:rPr>
            <w:rFonts w:ascii="Arial" w:eastAsia="Calibri" w:hAnsi="Arial" w:cs="Arial"/>
            <w:sz w:val="20"/>
            <w:lang w:val="es-MX"/>
          </w:rPr>
          <w:t>comentando un breve resumen de las inversiones del IPEJAL,</w:t>
        </w:r>
        <w:r w:rsidR="00D81789" w:rsidRPr="00D00F9C">
          <w:rPr>
            <w:rFonts w:ascii="Arial" w:eastAsia="Calibri" w:hAnsi="Arial" w:cs="Arial"/>
            <w:sz w:val="20"/>
            <w:lang w:val="es-MX"/>
          </w:rPr>
          <w:t xml:space="preserve"> se continu</w:t>
        </w:r>
      </w:ins>
      <w:r w:rsidR="007E2B31" w:rsidRPr="00D00F9C">
        <w:rPr>
          <w:rFonts w:ascii="Arial" w:eastAsia="Calibri" w:hAnsi="Arial" w:cs="Arial"/>
          <w:sz w:val="20"/>
          <w:lang w:val="es-MX"/>
        </w:rPr>
        <w:t>ó</w:t>
      </w:r>
      <w:ins w:id="25" w:author="Juan Pablo Ochoa" w:date="2020-08-21T16:48:00Z">
        <w:r w:rsidR="00D81789" w:rsidRPr="00D00F9C">
          <w:rPr>
            <w:rFonts w:ascii="Arial" w:eastAsia="Calibri" w:hAnsi="Arial" w:cs="Arial"/>
            <w:sz w:val="20"/>
            <w:lang w:val="es-MX"/>
          </w:rPr>
          <w:t xml:space="preserve"> con </w:t>
        </w:r>
      </w:ins>
      <w:r w:rsidR="007E2B31" w:rsidRPr="00D00F9C">
        <w:rPr>
          <w:rFonts w:ascii="Arial" w:eastAsia="Calibri" w:hAnsi="Arial" w:cs="Arial"/>
          <w:sz w:val="20"/>
          <w:lang w:val="es-MX"/>
        </w:rPr>
        <w:t xml:space="preserve">el desarrollo del </w:t>
      </w:r>
      <w:del w:id="26" w:author="Juan Pablo Ochoa" w:date="2020-08-21T16:49:00Z">
        <w:r w:rsidRPr="00D00F9C" w:rsidDel="00D81789">
          <w:rPr>
            <w:rFonts w:ascii="Arial" w:eastAsia="Calibri" w:hAnsi="Arial" w:cs="Arial"/>
            <w:sz w:val="20"/>
            <w:lang w:val="es-MX"/>
          </w:rPr>
          <w:delText xml:space="preserve"> la</w:delText>
        </w:r>
      </w:del>
      <w:r w:rsidR="00D778C9" w:rsidRPr="00D00F9C">
        <w:rPr>
          <w:rFonts w:ascii="Arial" w:eastAsia="Calibri" w:hAnsi="Arial" w:cs="Arial"/>
          <w:sz w:val="20"/>
          <w:lang w:val="es-MX"/>
        </w:rPr>
        <w:t>siguiente punto del orden.</w:t>
      </w:r>
    </w:p>
    <w:p w14:paraId="5F0E7E9F" w14:textId="4A1C843C" w:rsidR="00775BAF" w:rsidRPr="00D00F9C" w:rsidRDefault="00775BAF" w:rsidP="00D778C9">
      <w:pPr>
        <w:autoSpaceDE w:val="0"/>
        <w:autoSpaceDN w:val="0"/>
        <w:adjustRightInd w:val="0"/>
        <w:spacing w:before="0" w:after="0"/>
        <w:jc w:val="both"/>
        <w:rPr>
          <w:rFonts w:ascii="Arial" w:eastAsia="Calibri" w:hAnsi="Arial" w:cs="Arial"/>
          <w:sz w:val="20"/>
          <w:lang w:val="es-MX"/>
        </w:rPr>
      </w:pPr>
    </w:p>
    <w:p w14:paraId="4309CFE8" w14:textId="1EE0B86F" w:rsidR="00775BAF" w:rsidRPr="00D00F9C" w:rsidRDefault="00775BAF" w:rsidP="00D778C9">
      <w:pPr>
        <w:pStyle w:val="Prrafodelista"/>
        <w:numPr>
          <w:ilvl w:val="0"/>
          <w:numId w:val="9"/>
        </w:numPr>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Segunda Reducción de Capital</w:t>
      </w:r>
    </w:p>
    <w:p w14:paraId="74EDF0B9" w14:textId="6738F03A" w:rsidR="00775BAF" w:rsidRPr="00D00F9C" w:rsidRDefault="00775BAF" w:rsidP="00D778C9">
      <w:pPr>
        <w:autoSpaceDE w:val="0"/>
        <w:autoSpaceDN w:val="0"/>
        <w:adjustRightInd w:val="0"/>
        <w:spacing w:before="0" w:after="0"/>
        <w:jc w:val="both"/>
        <w:rPr>
          <w:rFonts w:ascii="Arial" w:eastAsia="Calibri" w:hAnsi="Arial" w:cs="Arial"/>
          <w:b/>
          <w:bCs/>
          <w:sz w:val="20"/>
          <w:lang w:val="es-MX"/>
        </w:rPr>
      </w:pPr>
    </w:p>
    <w:p w14:paraId="0E64C733" w14:textId="3444FAFD" w:rsidR="00775BAF" w:rsidRPr="00D00F9C" w:rsidRDefault="007E2B31" w:rsidP="00D778C9">
      <w:p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Se explicaron</w:t>
      </w:r>
      <w:r w:rsidR="00775BAF" w:rsidRPr="00D00F9C">
        <w:rPr>
          <w:rFonts w:ascii="Arial" w:eastAsia="Calibri" w:hAnsi="Arial" w:cs="Arial"/>
          <w:sz w:val="20"/>
          <w:lang w:val="es-MX"/>
        </w:rPr>
        <w:t xml:space="preserve"> los antecedentes de la operación</w:t>
      </w:r>
      <w:r w:rsidR="003B6F44" w:rsidRPr="00D00F9C">
        <w:rPr>
          <w:rFonts w:ascii="Arial" w:eastAsia="Calibri" w:hAnsi="Arial" w:cs="Arial"/>
          <w:sz w:val="20"/>
          <w:lang w:val="es-MX"/>
        </w:rPr>
        <w:t>:</w:t>
      </w:r>
    </w:p>
    <w:p w14:paraId="061A2201" w14:textId="14464A44" w:rsidR="003B6F44" w:rsidRPr="00D00F9C" w:rsidRDefault="003B6F44" w:rsidP="00D778C9">
      <w:pPr>
        <w:autoSpaceDE w:val="0"/>
        <w:autoSpaceDN w:val="0"/>
        <w:adjustRightInd w:val="0"/>
        <w:spacing w:before="0" w:after="0"/>
        <w:jc w:val="both"/>
        <w:rPr>
          <w:rFonts w:ascii="Arial" w:eastAsia="Calibri" w:hAnsi="Arial" w:cs="Arial"/>
          <w:sz w:val="20"/>
          <w:lang w:val="es-MX"/>
        </w:rPr>
      </w:pPr>
    </w:p>
    <w:p w14:paraId="6323682A" w14:textId="13410986" w:rsidR="003B6F44" w:rsidRPr="00D00F9C" w:rsidRDefault="003B6F44"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 xml:space="preserve">Con fecha 4 de diciembre de 2019 fue celebrado un Contrato de Compraventa de Acciones entre </w:t>
      </w:r>
      <w:ins w:id="27" w:author="Juan Pablo Ochoa" w:date="2020-08-21T16:51:00Z">
        <w:r w:rsidR="006036B1" w:rsidRPr="00D00F9C">
          <w:rPr>
            <w:rFonts w:ascii="Arial" w:eastAsia="Calibri" w:hAnsi="Arial" w:cs="Arial"/>
            <w:sz w:val="20"/>
            <w:lang w:val="es-MX"/>
          </w:rPr>
          <w:t>ACTUR</w:t>
        </w:r>
      </w:ins>
      <w:del w:id="28" w:author="Juan Pablo Ochoa" w:date="2020-08-21T16:51:00Z">
        <w:r w:rsidRPr="00D00F9C" w:rsidDel="006036B1">
          <w:rPr>
            <w:rFonts w:ascii="Arial" w:eastAsia="Calibri" w:hAnsi="Arial" w:cs="Arial"/>
            <w:sz w:val="20"/>
            <w:lang w:val="es-MX"/>
          </w:rPr>
          <w:delText>la Sociedad</w:delText>
        </w:r>
      </w:del>
      <w:r w:rsidRPr="00D00F9C">
        <w:rPr>
          <w:rFonts w:ascii="Arial" w:eastAsia="Calibri" w:hAnsi="Arial" w:cs="Arial"/>
          <w:sz w:val="20"/>
          <w:lang w:val="es-MX"/>
        </w:rPr>
        <w:t>, como vendedor</w:t>
      </w:r>
      <w:del w:id="29" w:author="Juan Pablo Ochoa" w:date="2020-08-21T16:51:00Z">
        <w:r w:rsidRPr="00D00F9C" w:rsidDel="006036B1">
          <w:rPr>
            <w:rFonts w:ascii="Arial" w:eastAsia="Calibri" w:hAnsi="Arial" w:cs="Arial"/>
            <w:sz w:val="20"/>
            <w:lang w:val="es-MX"/>
          </w:rPr>
          <w:delText>a</w:delText>
        </w:r>
      </w:del>
      <w:r w:rsidRPr="00D00F9C">
        <w:rPr>
          <w:rFonts w:ascii="Arial" w:eastAsia="Calibri" w:hAnsi="Arial" w:cs="Arial"/>
          <w:sz w:val="20"/>
          <w:lang w:val="es-MX"/>
        </w:rPr>
        <w:t>, y CHPAF Holdings, S.A.P.I. de C.V., como comprador</w:t>
      </w:r>
      <w:del w:id="30" w:author="Juan Pablo Ochoa" w:date="2020-08-21T16:51:00Z">
        <w:r w:rsidRPr="00D00F9C" w:rsidDel="006036B1">
          <w:rPr>
            <w:rFonts w:ascii="Arial" w:eastAsia="Calibri" w:hAnsi="Arial" w:cs="Arial"/>
            <w:sz w:val="20"/>
            <w:lang w:val="es-MX"/>
          </w:rPr>
          <w:delText xml:space="preserve"> (el “Comprador”)</w:delText>
        </w:r>
      </w:del>
      <w:r w:rsidRPr="00D00F9C">
        <w:rPr>
          <w:rFonts w:ascii="Arial" w:eastAsia="Calibri" w:hAnsi="Arial" w:cs="Arial"/>
          <w:sz w:val="20"/>
          <w:lang w:val="es-MX"/>
        </w:rPr>
        <w:t xml:space="preserve">, respecto de </w:t>
      </w:r>
      <w:del w:id="31" w:author="Juan Pablo Ochoa" w:date="2020-08-21T16:51:00Z">
        <w:r w:rsidRPr="00D00F9C" w:rsidDel="006036B1">
          <w:rPr>
            <w:rFonts w:ascii="Arial" w:eastAsia="Calibri" w:hAnsi="Arial" w:cs="Arial"/>
            <w:sz w:val="20"/>
            <w:lang w:val="es-MX"/>
          </w:rPr>
          <w:delText xml:space="preserve">las </w:delText>
        </w:r>
      </w:del>
      <w:r w:rsidRPr="00D00F9C">
        <w:rPr>
          <w:rFonts w:ascii="Arial" w:eastAsia="Calibri" w:hAnsi="Arial" w:cs="Arial"/>
          <w:sz w:val="20"/>
          <w:lang w:val="es-MX"/>
        </w:rPr>
        <w:t xml:space="preserve">188,703,357 </w:t>
      </w:r>
      <w:del w:id="32" w:author="Juan Pablo Ochoa" w:date="2020-08-21T16:52:00Z">
        <w:r w:rsidRPr="00D00F9C" w:rsidDel="006036B1">
          <w:rPr>
            <w:rFonts w:ascii="Arial" w:eastAsia="Calibri" w:hAnsi="Arial" w:cs="Arial"/>
            <w:sz w:val="20"/>
            <w:lang w:val="es-MX"/>
          </w:rPr>
          <w:delText xml:space="preserve">(ciento ochenta y ocho millones setecientas tres mil trescientas cincuenta y siete) </w:delText>
        </w:r>
      </w:del>
      <w:r w:rsidRPr="00D00F9C">
        <w:rPr>
          <w:rFonts w:ascii="Arial" w:eastAsia="Calibri" w:hAnsi="Arial" w:cs="Arial"/>
          <w:sz w:val="20"/>
          <w:lang w:val="es-MX"/>
        </w:rPr>
        <w:t>acciones ordinarias, nominativas, sin expresión de valor nominal, Serie “A”, suscritas y pagadas, con plenos derechos económicos y corporativos (en lo sucesivo las “Acciones”), mismas que a esa fecha eran representativas del 21.147% del capital social de RLH Properties</w:t>
      </w:r>
      <w:ins w:id="33" w:author="Juan Pablo Ochoa" w:date="2020-08-21T16:52:00Z">
        <w:r w:rsidR="006036B1" w:rsidRPr="00D00F9C">
          <w:rPr>
            <w:rFonts w:ascii="Arial" w:eastAsia="Calibri" w:hAnsi="Arial" w:cs="Arial"/>
            <w:sz w:val="20"/>
            <w:lang w:val="es-MX"/>
          </w:rPr>
          <w:t>, S.A.B. de C.V.</w:t>
        </w:r>
      </w:ins>
      <w:r w:rsidRPr="00D00F9C">
        <w:rPr>
          <w:rFonts w:ascii="Arial" w:eastAsia="Calibri" w:hAnsi="Arial" w:cs="Arial"/>
          <w:sz w:val="20"/>
          <w:lang w:val="es-MX"/>
        </w:rPr>
        <w:t>, a cambio del pago de un precio cierto y en dinero de $15.20 M.N.</w:t>
      </w:r>
      <w:del w:id="34" w:author="Juan Pablo Ochoa" w:date="2020-08-21T16:52:00Z">
        <w:r w:rsidRPr="00D00F9C" w:rsidDel="006036B1">
          <w:rPr>
            <w:rFonts w:ascii="Arial" w:eastAsia="Calibri" w:hAnsi="Arial" w:cs="Arial"/>
            <w:sz w:val="20"/>
            <w:lang w:val="es-MX"/>
          </w:rPr>
          <w:delText xml:space="preserve"> (Quince pesos 20/100 Moneda Nacional)</w:delText>
        </w:r>
      </w:del>
      <w:r w:rsidRPr="00D00F9C">
        <w:rPr>
          <w:rFonts w:ascii="Arial" w:eastAsia="Calibri" w:hAnsi="Arial" w:cs="Arial"/>
          <w:sz w:val="20"/>
          <w:lang w:val="es-MX"/>
        </w:rPr>
        <w:t xml:space="preserve"> por cada Acción, danto un total de $2,868’291,026.40 M.N., sujeto al cumplimiento de ciertas condiciones suspensivas (en lo sucesivo el “Contrato de Compraventa”).</w:t>
      </w:r>
    </w:p>
    <w:p w14:paraId="64AFAA3B" w14:textId="7E014E96" w:rsidR="00D00F9C" w:rsidRPr="00D00F9C" w:rsidRDefault="00D00F9C" w:rsidP="00D778C9">
      <w:pPr>
        <w:autoSpaceDE w:val="0"/>
        <w:autoSpaceDN w:val="0"/>
        <w:adjustRightInd w:val="0"/>
        <w:spacing w:before="0" w:after="0"/>
        <w:jc w:val="both"/>
        <w:rPr>
          <w:rFonts w:ascii="Arial" w:eastAsia="Calibri" w:hAnsi="Arial" w:cs="Arial"/>
          <w:sz w:val="20"/>
          <w:lang w:val="es-MX"/>
        </w:rPr>
      </w:pPr>
    </w:p>
    <w:p w14:paraId="2D8AE6C9" w14:textId="1ECE634D" w:rsidR="003B6F44" w:rsidRPr="00D00F9C" w:rsidRDefault="003B6F44"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El 27 de febrero del 2020, la Comisión Federal de Competencia Económica Mexicana (la "COFECE") aprobó la operación de venta entre</w:t>
      </w:r>
      <w:ins w:id="35" w:author="Juan Pablo Ochoa" w:date="2020-08-21T16:53:00Z">
        <w:r w:rsidR="006036B1" w:rsidRPr="00D00F9C">
          <w:rPr>
            <w:rFonts w:ascii="Arial" w:eastAsia="Calibri" w:hAnsi="Arial" w:cs="Arial"/>
            <w:sz w:val="20"/>
            <w:lang w:val="es-MX"/>
          </w:rPr>
          <w:t xml:space="preserve"> ACTUR</w:t>
        </w:r>
      </w:ins>
      <w:del w:id="36" w:author="Juan Pablo Ochoa" w:date="2020-08-21T16:53:00Z">
        <w:r w:rsidRPr="00D00F9C" w:rsidDel="006036B1">
          <w:rPr>
            <w:rFonts w:ascii="Arial" w:eastAsia="Calibri" w:hAnsi="Arial" w:cs="Arial"/>
            <w:sz w:val="20"/>
            <w:lang w:val="es-MX"/>
          </w:rPr>
          <w:delText xml:space="preserve"> la Sociedad</w:delText>
        </w:r>
      </w:del>
      <w:r w:rsidRPr="00D00F9C">
        <w:rPr>
          <w:rFonts w:ascii="Arial" w:eastAsia="Calibri" w:hAnsi="Arial" w:cs="Arial"/>
          <w:sz w:val="20"/>
          <w:lang w:val="es-MX"/>
        </w:rPr>
        <w:t xml:space="preserve">, como vendedor, y el Comprador, en tal carácter, de las Acciones y, en consecuencia, se cumplió con la última condición suspensiva </w:t>
      </w:r>
      <w:del w:id="37" w:author="Juan Pablo Ochoa" w:date="2020-08-21T16:53:00Z">
        <w:r w:rsidRPr="00D00F9C" w:rsidDel="006036B1">
          <w:rPr>
            <w:rFonts w:ascii="Arial" w:eastAsia="Calibri" w:hAnsi="Arial" w:cs="Arial"/>
            <w:sz w:val="20"/>
            <w:lang w:val="es-MX"/>
          </w:rPr>
          <w:delText xml:space="preserve">bajo </w:delText>
        </w:r>
      </w:del>
      <w:ins w:id="38" w:author="Juan Pablo Ochoa" w:date="2020-08-21T16:53:00Z">
        <w:r w:rsidR="006036B1" w:rsidRPr="00D00F9C">
          <w:rPr>
            <w:rFonts w:ascii="Arial" w:eastAsia="Calibri" w:hAnsi="Arial" w:cs="Arial"/>
            <w:sz w:val="20"/>
            <w:lang w:val="es-MX"/>
          </w:rPr>
          <w:t>d</w:t>
        </w:r>
      </w:ins>
      <w:r w:rsidRPr="00D00F9C">
        <w:rPr>
          <w:rFonts w:ascii="Arial" w:eastAsia="Calibri" w:hAnsi="Arial" w:cs="Arial"/>
          <w:sz w:val="20"/>
          <w:lang w:val="es-MX"/>
        </w:rPr>
        <w:t>el Contrato de Compraventa.</w:t>
      </w:r>
    </w:p>
    <w:p w14:paraId="5213C236" w14:textId="0F7E4451" w:rsidR="003B6F44" w:rsidRPr="00D00F9C" w:rsidRDefault="003B6F44" w:rsidP="00D778C9">
      <w:pPr>
        <w:pStyle w:val="Prrafodelista"/>
        <w:autoSpaceDE w:val="0"/>
        <w:autoSpaceDN w:val="0"/>
        <w:adjustRightInd w:val="0"/>
        <w:spacing w:before="0" w:after="0"/>
        <w:jc w:val="both"/>
        <w:rPr>
          <w:rFonts w:ascii="Arial" w:eastAsia="Calibri" w:hAnsi="Arial" w:cs="Arial"/>
          <w:sz w:val="20"/>
          <w:lang w:val="es-MX"/>
        </w:rPr>
      </w:pPr>
    </w:p>
    <w:p w14:paraId="3DCE5E7E" w14:textId="6599D318" w:rsidR="003B6F44" w:rsidRPr="00D00F9C" w:rsidRDefault="003B6F44"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 xml:space="preserve">El 4 de marzo del 2020, se llevó a cabo el cierre de la operación al haberse cumplido o renunciado a todas las condiciones suspensivas </w:t>
      </w:r>
      <w:del w:id="39" w:author="Juan Pablo Ochoa" w:date="2020-08-21T16:53:00Z">
        <w:r w:rsidRPr="00D00F9C" w:rsidDel="006036B1">
          <w:rPr>
            <w:rFonts w:ascii="Arial" w:eastAsia="Calibri" w:hAnsi="Arial" w:cs="Arial"/>
            <w:sz w:val="20"/>
            <w:lang w:val="es-MX"/>
          </w:rPr>
          <w:delText xml:space="preserve">bajo </w:delText>
        </w:r>
      </w:del>
      <w:ins w:id="40" w:author="Juan Pablo Ochoa" w:date="2020-08-21T16:53:00Z">
        <w:r w:rsidR="006036B1" w:rsidRPr="00D00F9C">
          <w:rPr>
            <w:rFonts w:ascii="Arial" w:eastAsia="Calibri" w:hAnsi="Arial" w:cs="Arial"/>
            <w:sz w:val="20"/>
            <w:lang w:val="es-MX"/>
          </w:rPr>
          <w:t>d</w:t>
        </w:r>
      </w:ins>
      <w:r w:rsidRPr="00D00F9C">
        <w:rPr>
          <w:rFonts w:ascii="Arial" w:eastAsia="Calibri" w:hAnsi="Arial" w:cs="Arial"/>
          <w:sz w:val="20"/>
          <w:lang w:val="es-MX"/>
        </w:rPr>
        <w:t xml:space="preserve">el Contrato de Compraventa y el Precio fue debidamente pagado a favor de </w:t>
      </w:r>
      <w:ins w:id="41" w:author="Juan Pablo Ochoa" w:date="2020-08-21T16:53:00Z">
        <w:r w:rsidR="006036B1" w:rsidRPr="00D00F9C">
          <w:rPr>
            <w:rFonts w:ascii="Arial" w:eastAsia="Calibri" w:hAnsi="Arial" w:cs="Arial"/>
            <w:sz w:val="20"/>
            <w:lang w:val="es-MX"/>
          </w:rPr>
          <w:t>ACTUR</w:t>
        </w:r>
      </w:ins>
      <w:del w:id="42" w:author="Juan Pablo Ochoa" w:date="2020-08-21T16:53:00Z">
        <w:r w:rsidRPr="00D00F9C" w:rsidDel="006036B1">
          <w:rPr>
            <w:rFonts w:ascii="Arial" w:eastAsia="Calibri" w:hAnsi="Arial" w:cs="Arial"/>
            <w:sz w:val="20"/>
            <w:lang w:val="es-MX"/>
          </w:rPr>
          <w:delText>la Sociedad</w:delText>
        </w:r>
      </w:del>
      <w:r w:rsidRPr="00D00F9C">
        <w:rPr>
          <w:rFonts w:ascii="Arial" w:eastAsia="Calibri" w:hAnsi="Arial" w:cs="Arial"/>
          <w:sz w:val="20"/>
          <w:lang w:val="es-MX"/>
        </w:rPr>
        <w:t>, es decir, la cantidad de $2,868’291,026.40 M.N.</w:t>
      </w:r>
    </w:p>
    <w:p w14:paraId="310BD5ED" w14:textId="77777777" w:rsidR="003B6F44" w:rsidRPr="00D00F9C" w:rsidRDefault="003B6F44" w:rsidP="00D778C9">
      <w:pPr>
        <w:pStyle w:val="Prrafodelista"/>
        <w:autoSpaceDE w:val="0"/>
        <w:autoSpaceDN w:val="0"/>
        <w:adjustRightInd w:val="0"/>
        <w:spacing w:before="0" w:after="0"/>
        <w:jc w:val="both"/>
        <w:rPr>
          <w:rFonts w:ascii="Arial" w:eastAsia="Calibri" w:hAnsi="Arial" w:cs="Arial"/>
          <w:sz w:val="20"/>
          <w:lang w:val="es-MX"/>
        </w:rPr>
      </w:pPr>
    </w:p>
    <w:p w14:paraId="2E1AA9E2" w14:textId="1DC086FA" w:rsidR="003B6F44" w:rsidRPr="00D00F9C" w:rsidRDefault="003B6F44"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Con la misma fecha 4 de marzo de 2020, el Precio fue convertido a Dólares, moneda de curso legal en los Estados Unidos de América, con un tipo de cambio de $19.54 por USD$1.00, con un total de USD$146’814,143.98</w:t>
      </w:r>
      <w:ins w:id="43" w:author="Juan Pablo Ochoa" w:date="2020-08-21T16:54:00Z">
        <w:r w:rsidR="006036B1" w:rsidRPr="00D00F9C">
          <w:rPr>
            <w:rFonts w:ascii="Arial" w:eastAsia="Calibri" w:hAnsi="Arial" w:cs="Arial"/>
            <w:sz w:val="20"/>
            <w:lang w:val="es-MX"/>
          </w:rPr>
          <w:t xml:space="preserve">; obteniendo </w:t>
        </w:r>
      </w:ins>
      <w:ins w:id="44" w:author="Juan Pablo Ochoa" w:date="2020-08-21T17:13:00Z">
        <w:r w:rsidR="00E9080E" w:rsidRPr="00D00F9C">
          <w:rPr>
            <w:rFonts w:ascii="Arial" w:eastAsia="Calibri" w:hAnsi="Arial" w:cs="Arial"/>
            <w:sz w:val="20"/>
            <w:lang w:val="es-MX"/>
          </w:rPr>
          <w:t>como resultado</w:t>
        </w:r>
      </w:ins>
      <w:ins w:id="45" w:author="Juan Pablo Ochoa" w:date="2020-08-21T16:54:00Z">
        <w:r w:rsidR="006036B1" w:rsidRPr="00D00F9C">
          <w:rPr>
            <w:rFonts w:ascii="Arial" w:eastAsia="Calibri" w:hAnsi="Arial" w:cs="Arial"/>
            <w:sz w:val="20"/>
            <w:lang w:val="es-MX"/>
          </w:rPr>
          <w:t xml:space="preserve"> una ganancia cambiaria debido a las fluctuaciones del dólar</w:t>
        </w:r>
      </w:ins>
      <w:r w:rsidRPr="00D00F9C">
        <w:rPr>
          <w:rFonts w:ascii="Arial" w:eastAsia="Calibri" w:hAnsi="Arial" w:cs="Arial"/>
          <w:sz w:val="20"/>
          <w:lang w:val="es-MX"/>
        </w:rPr>
        <w:t>.</w:t>
      </w:r>
    </w:p>
    <w:p w14:paraId="68C90EB2" w14:textId="76032EB9" w:rsidR="000A4098" w:rsidRDefault="000A4098" w:rsidP="00D778C9">
      <w:pPr>
        <w:autoSpaceDE w:val="0"/>
        <w:autoSpaceDN w:val="0"/>
        <w:adjustRightInd w:val="0"/>
        <w:spacing w:before="0" w:after="0"/>
        <w:jc w:val="both"/>
        <w:rPr>
          <w:rFonts w:ascii="Arial" w:eastAsia="Calibri" w:hAnsi="Arial" w:cs="Arial"/>
          <w:sz w:val="20"/>
          <w:lang w:val="es-MX"/>
        </w:rPr>
      </w:pPr>
    </w:p>
    <w:p w14:paraId="732477B0" w14:textId="3D1F103C" w:rsidR="00D00F9C" w:rsidRDefault="00D00F9C" w:rsidP="00D778C9">
      <w:pPr>
        <w:autoSpaceDE w:val="0"/>
        <w:autoSpaceDN w:val="0"/>
        <w:adjustRightInd w:val="0"/>
        <w:spacing w:before="0" w:after="0"/>
        <w:jc w:val="both"/>
        <w:rPr>
          <w:rFonts w:ascii="Arial" w:eastAsia="Calibri" w:hAnsi="Arial" w:cs="Arial"/>
          <w:sz w:val="20"/>
          <w:lang w:val="es-MX"/>
        </w:rPr>
      </w:pPr>
    </w:p>
    <w:p w14:paraId="6BBEAC5B" w14:textId="058D385B" w:rsidR="00D00F9C" w:rsidRDefault="00D00F9C" w:rsidP="00D778C9">
      <w:pPr>
        <w:autoSpaceDE w:val="0"/>
        <w:autoSpaceDN w:val="0"/>
        <w:adjustRightInd w:val="0"/>
        <w:spacing w:before="0" w:after="0"/>
        <w:jc w:val="both"/>
        <w:rPr>
          <w:rFonts w:ascii="Arial" w:eastAsia="Calibri" w:hAnsi="Arial" w:cs="Arial"/>
          <w:sz w:val="20"/>
          <w:lang w:val="es-MX"/>
        </w:rPr>
      </w:pPr>
    </w:p>
    <w:p w14:paraId="15B7A698" w14:textId="6D0B2A33" w:rsidR="00D00F9C" w:rsidRDefault="00D00F9C" w:rsidP="00D778C9">
      <w:pPr>
        <w:autoSpaceDE w:val="0"/>
        <w:autoSpaceDN w:val="0"/>
        <w:adjustRightInd w:val="0"/>
        <w:spacing w:before="0" w:after="0"/>
        <w:jc w:val="both"/>
        <w:rPr>
          <w:rFonts w:ascii="Arial" w:eastAsia="Calibri" w:hAnsi="Arial" w:cs="Arial"/>
          <w:sz w:val="20"/>
          <w:lang w:val="es-MX"/>
        </w:rPr>
      </w:pPr>
    </w:p>
    <w:p w14:paraId="605EEA06" w14:textId="38225136" w:rsidR="00D00F9C" w:rsidRDefault="00D00F9C" w:rsidP="00D778C9">
      <w:pPr>
        <w:autoSpaceDE w:val="0"/>
        <w:autoSpaceDN w:val="0"/>
        <w:adjustRightInd w:val="0"/>
        <w:spacing w:before="0" w:after="0"/>
        <w:jc w:val="both"/>
        <w:rPr>
          <w:rFonts w:ascii="Arial" w:eastAsia="Calibri" w:hAnsi="Arial" w:cs="Arial"/>
          <w:sz w:val="20"/>
          <w:lang w:val="es-MX"/>
        </w:rPr>
      </w:pPr>
    </w:p>
    <w:p w14:paraId="17924941" w14:textId="40962EA8" w:rsidR="00D00F9C" w:rsidRDefault="00D00F9C" w:rsidP="00D778C9">
      <w:pPr>
        <w:autoSpaceDE w:val="0"/>
        <w:autoSpaceDN w:val="0"/>
        <w:adjustRightInd w:val="0"/>
        <w:spacing w:before="0" w:after="0"/>
        <w:jc w:val="both"/>
        <w:rPr>
          <w:rFonts w:ascii="Arial" w:eastAsia="Calibri" w:hAnsi="Arial" w:cs="Arial"/>
          <w:sz w:val="20"/>
          <w:lang w:val="es-MX"/>
        </w:rPr>
      </w:pPr>
    </w:p>
    <w:p w14:paraId="5C88A737" w14:textId="17D44D58" w:rsidR="00D00F9C" w:rsidRDefault="00D00F9C" w:rsidP="00D778C9">
      <w:pPr>
        <w:autoSpaceDE w:val="0"/>
        <w:autoSpaceDN w:val="0"/>
        <w:adjustRightInd w:val="0"/>
        <w:spacing w:before="0" w:after="0"/>
        <w:jc w:val="both"/>
        <w:rPr>
          <w:rFonts w:ascii="Arial" w:eastAsia="Calibri" w:hAnsi="Arial" w:cs="Arial"/>
          <w:sz w:val="20"/>
          <w:lang w:val="es-MX"/>
        </w:rPr>
      </w:pPr>
    </w:p>
    <w:p w14:paraId="46A7D999" w14:textId="1049519F" w:rsidR="00D00F9C" w:rsidRDefault="00D00F9C" w:rsidP="00D778C9">
      <w:pPr>
        <w:autoSpaceDE w:val="0"/>
        <w:autoSpaceDN w:val="0"/>
        <w:adjustRightInd w:val="0"/>
        <w:spacing w:before="0" w:after="0"/>
        <w:jc w:val="both"/>
        <w:rPr>
          <w:rFonts w:ascii="Arial" w:eastAsia="Calibri" w:hAnsi="Arial" w:cs="Arial"/>
          <w:sz w:val="20"/>
          <w:lang w:val="es-MX"/>
        </w:rPr>
      </w:pPr>
    </w:p>
    <w:p w14:paraId="67CCFE20" w14:textId="4BB1155E" w:rsidR="00D00F9C" w:rsidRDefault="00D00F9C" w:rsidP="00D778C9">
      <w:pPr>
        <w:autoSpaceDE w:val="0"/>
        <w:autoSpaceDN w:val="0"/>
        <w:adjustRightInd w:val="0"/>
        <w:spacing w:before="0" w:after="0"/>
        <w:jc w:val="both"/>
        <w:rPr>
          <w:rFonts w:ascii="Arial" w:eastAsia="Calibri" w:hAnsi="Arial" w:cs="Arial"/>
          <w:sz w:val="20"/>
          <w:lang w:val="es-MX"/>
        </w:rPr>
      </w:pPr>
    </w:p>
    <w:p w14:paraId="638D860C" w14:textId="11627492" w:rsidR="00D00F9C" w:rsidRDefault="00D00F9C" w:rsidP="00D778C9">
      <w:pPr>
        <w:autoSpaceDE w:val="0"/>
        <w:autoSpaceDN w:val="0"/>
        <w:adjustRightInd w:val="0"/>
        <w:spacing w:before="0" w:after="0"/>
        <w:jc w:val="both"/>
        <w:rPr>
          <w:rFonts w:ascii="Arial" w:eastAsia="Calibri" w:hAnsi="Arial" w:cs="Arial"/>
          <w:sz w:val="20"/>
          <w:lang w:val="es-MX"/>
        </w:rPr>
      </w:pPr>
    </w:p>
    <w:p w14:paraId="091ED2AB" w14:textId="77777777" w:rsidR="00D00F9C" w:rsidRPr="00D00F9C" w:rsidRDefault="00D00F9C" w:rsidP="00D778C9">
      <w:pPr>
        <w:autoSpaceDE w:val="0"/>
        <w:autoSpaceDN w:val="0"/>
        <w:adjustRightInd w:val="0"/>
        <w:spacing w:before="0" w:after="0"/>
        <w:jc w:val="both"/>
        <w:rPr>
          <w:rFonts w:ascii="Arial" w:eastAsia="Calibri" w:hAnsi="Arial" w:cs="Arial"/>
          <w:sz w:val="20"/>
          <w:lang w:val="es-MX"/>
        </w:rPr>
      </w:pPr>
    </w:p>
    <w:p w14:paraId="55B73BAE" w14:textId="20F5DDBC" w:rsidR="00053475" w:rsidRPr="00D00F9C" w:rsidRDefault="006036B1"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ins w:id="46" w:author="Juan Pablo Ochoa" w:date="2020-08-21T16:55:00Z">
        <w:r w:rsidRPr="00D00F9C">
          <w:rPr>
            <w:rFonts w:ascii="Arial" w:eastAsia="Calibri" w:hAnsi="Arial" w:cs="Arial"/>
            <w:sz w:val="20"/>
            <w:lang w:val="es-MX"/>
          </w:rPr>
          <w:t xml:space="preserve">En </w:t>
        </w:r>
        <w:commentRangeStart w:id="47"/>
        <w:r w:rsidRPr="00D00F9C">
          <w:rPr>
            <w:rFonts w:ascii="Arial" w:eastAsia="Calibri" w:hAnsi="Arial" w:cs="Arial"/>
            <w:sz w:val="20"/>
            <w:lang w:val="es-MX"/>
          </w:rPr>
          <w:t>consecuencia</w:t>
        </w:r>
      </w:ins>
      <w:commentRangeEnd w:id="47"/>
      <w:r w:rsidR="00CD3099">
        <w:rPr>
          <w:rStyle w:val="Refdecomentario"/>
        </w:rPr>
        <w:commentReference w:id="47"/>
      </w:r>
      <w:r w:rsidR="00230C16" w:rsidRPr="00D00F9C">
        <w:rPr>
          <w:rFonts w:ascii="Arial" w:eastAsia="Calibri" w:hAnsi="Arial" w:cs="Arial"/>
          <w:sz w:val="20"/>
          <w:lang w:val="es-MX"/>
        </w:rPr>
        <w:t>,</w:t>
      </w:r>
      <w:ins w:id="48" w:author="Juan Pablo Ochoa" w:date="2020-08-21T16:56:00Z">
        <w:r w:rsidRPr="00D00F9C">
          <w:rPr>
            <w:rFonts w:ascii="Arial" w:eastAsia="Calibri" w:hAnsi="Arial" w:cs="Arial"/>
            <w:sz w:val="20"/>
            <w:lang w:val="es-MX"/>
          </w:rPr>
          <w:t xml:space="preserve"> la </w:t>
        </w:r>
      </w:ins>
      <w:del w:id="49" w:author="Juan Pablo Ochoa" w:date="2020-08-21T16:55:00Z">
        <w:r w:rsidR="00053475" w:rsidRPr="00D00F9C" w:rsidDel="006036B1">
          <w:rPr>
            <w:rFonts w:ascii="Arial" w:eastAsia="Calibri" w:hAnsi="Arial" w:cs="Arial"/>
            <w:sz w:val="20"/>
            <w:lang w:val="es-MX"/>
          </w:rPr>
          <w:delText>Está</w:delText>
        </w:r>
      </w:del>
      <w:r w:rsidR="00053475" w:rsidRPr="00D00F9C">
        <w:rPr>
          <w:rFonts w:ascii="Arial" w:eastAsia="Calibri" w:hAnsi="Arial" w:cs="Arial"/>
          <w:sz w:val="20"/>
          <w:lang w:val="es-MX"/>
        </w:rPr>
        <w:t xml:space="preserve">segunda reducción de capital </w:t>
      </w:r>
      <w:r w:rsidR="00230C16" w:rsidRPr="00D00F9C">
        <w:rPr>
          <w:rFonts w:ascii="Arial" w:eastAsia="Calibri" w:hAnsi="Arial" w:cs="Arial"/>
          <w:sz w:val="20"/>
          <w:lang w:val="es-MX"/>
        </w:rPr>
        <w:t xml:space="preserve">se hace </w:t>
      </w:r>
      <w:r w:rsidR="00053475" w:rsidRPr="00D00F9C">
        <w:rPr>
          <w:rFonts w:ascii="Arial" w:eastAsia="Calibri" w:hAnsi="Arial" w:cs="Arial"/>
          <w:sz w:val="20"/>
          <w:lang w:val="es-MX"/>
        </w:rPr>
        <w:t xml:space="preserve">posible </w:t>
      </w:r>
      <w:del w:id="50" w:author="Juan Pablo Ochoa" w:date="2020-08-21T16:56:00Z">
        <w:r w:rsidR="00053475" w:rsidRPr="00D00F9C" w:rsidDel="006036B1">
          <w:rPr>
            <w:rFonts w:ascii="Arial" w:eastAsia="Calibri" w:hAnsi="Arial" w:cs="Arial"/>
            <w:sz w:val="20"/>
            <w:lang w:val="es-MX"/>
          </w:rPr>
          <w:delText xml:space="preserve">realizarla </w:delText>
        </w:r>
      </w:del>
      <w:r w:rsidR="00053475" w:rsidRPr="00D00F9C">
        <w:rPr>
          <w:rFonts w:ascii="Arial" w:eastAsia="Calibri" w:hAnsi="Arial" w:cs="Arial"/>
          <w:sz w:val="20"/>
          <w:lang w:val="es-MX"/>
        </w:rPr>
        <w:t xml:space="preserve">gracias a </w:t>
      </w:r>
      <w:ins w:id="51" w:author="Juan Pablo Ochoa" w:date="2020-08-21T16:56:00Z">
        <w:r w:rsidRPr="00D00F9C">
          <w:rPr>
            <w:rFonts w:ascii="Arial" w:eastAsia="Calibri" w:hAnsi="Arial" w:cs="Arial"/>
            <w:sz w:val="20"/>
            <w:lang w:val="es-MX"/>
          </w:rPr>
          <w:t>dicha</w:t>
        </w:r>
      </w:ins>
      <w:del w:id="52" w:author="Juan Pablo Ochoa" w:date="2020-08-21T16:56:00Z">
        <w:r w:rsidR="00053475" w:rsidRPr="00D00F9C" w:rsidDel="006036B1">
          <w:rPr>
            <w:rFonts w:ascii="Arial" w:eastAsia="Calibri" w:hAnsi="Arial" w:cs="Arial"/>
            <w:sz w:val="20"/>
            <w:lang w:val="es-MX"/>
          </w:rPr>
          <w:delText>la</w:delText>
        </w:r>
      </w:del>
      <w:r w:rsidR="00053475" w:rsidRPr="00D00F9C">
        <w:rPr>
          <w:rFonts w:ascii="Arial" w:eastAsia="Calibri" w:hAnsi="Arial" w:cs="Arial"/>
          <w:sz w:val="20"/>
          <w:lang w:val="es-MX"/>
        </w:rPr>
        <w:t xml:space="preserve"> ganancia cambiaria en beneficio de ACTUR, ya que con fecha 4 de marzo de 2020 el importe del precio por la venta de las acciones de RLH que ascendía a $2,868’291,026.40, fue convertido a Dólares, con un tipo de cambio de $19.54 dando un total de USD $146’814,143.98</w:t>
      </w:r>
      <w:ins w:id="53" w:author="Juan Pablo Ochoa" w:date="2020-08-21T16:56:00Z">
        <w:r w:rsidRPr="00D00F9C">
          <w:rPr>
            <w:rFonts w:ascii="Arial" w:eastAsia="Calibri" w:hAnsi="Arial" w:cs="Arial"/>
            <w:sz w:val="20"/>
            <w:lang w:val="es-MX"/>
          </w:rPr>
          <w:t>; mismos que netos</w:t>
        </w:r>
      </w:ins>
      <w:del w:id="54" w:author="Juan Pablo Ochoa" w:date="2020-08-21T16:56:00Z">
        <w:r w:rsidR="00053475" w:rsidRPr="00D00F9C" w:rsidDel="006036B1">
          <w:rPr>
            <w:rFonts w:ascii="Arial" w:eastAsia="Calibri" w:hAnsi="Arial" w:cs="Arial"/>
            <w:sz w:val="20"/>
            <w:lang w:val="es-MX"/>
          </w:rPr>
          <w:delText xml:space="preserve"> que neto</w:delText>
        </w:r>
      </w:del>
      <w:ins w:id="55" w:author="Juan Pablo Ochoa" w:date="2020-08-21T16:56:00Z">
        <w:r w:rsidRPr="00D00F9C">
          <w:rPr>
            <w:rFonts w:ascii="Arial" w:eastAsia="Calibri" w:hAnsi="Arial" w:cs="Arial"/>
            <w:sz w:val="20"/>
            <w:lang w:val="es-MX"/>
          </w:rPr>
          <w:t xml:space="preserve"> una vez descontando los</w:t>
        </w:r>
      </w:ins>
      <w:del w:id="56" w:author="Juan Pablo Ochoa" w:date="2020-08-21T16:56:00Z">
        <w:r w:rsidR="00053475" w:rsidRPr="00D00F9C" w:rsidDel="006036B1">
          <w:rPr>
            <w:rFonts w:ascii="Arial" w:eastAsia="Calibri" w:hAnsi="Arial" w:cs="Arial"/>
            <w:sz w:val="20"/>
            <w:lang w:val="es-MX"/>
          </w:rPr>
          <w:delText xml:space="preserve"> de</w:delText>
        </w:r>
      </w:del>
      <w:r w:rsidR="00053475" w:rsidRPr="00D00F9C">
        <w:rPr>
          <w:rFonts w:ascii="Arial" w:eastAsia="Calibri" w:hAnsi="Arial" w:cs="Arial"/>
          <w:sz w:val="20"/>
          <w:lang w:val="es-MX"/>
        </w:rPr>
        <w:t xml:space="preserve"> gastos por </w:t>
      </w:r>
      <w:ins w:id="57" w:author="Juan Pablo Ochoa" w:date="2020-08-21T16:56:00Z">
        <w:r w:rsidRPr="00D00F9C">
          <w:rPr>
            <w:rFonts w:ascii="Arial" w:eastAsia="Calibri" w:hAnsi="Arial" w:cs="Arial"/>
            <w:sz w:val="20"/>
            <w:lang w:val="es-MX"/>
          </w:rPr>
          <w:t xml:space="preserve">la </w:t>
        </w:r>
      </w:ins>
      <w:r w:rsidR="00053475" w:rsidRPr="00D00F9C">
        <w:rPr>
          <w:rFonts w:ascii="Arial" w:eastAsia="Calibri" w:hAnsi="Arial" w:cs="Arial"/>
          <w:sz w:val="20"/>
          <w:lang w:val="es-MX"/>
        </w:rPr>
        <w:t xml:space="preserve">venta de las </w:t>
      </w:r>
      <w:del w:id="58" w:author="Juan Pablo Ochoa" w:date="2020-08-21T16:56:00Z">
        <w:r w:rsidR="00053475" w:rsidRPr="00D00F9C" w:rsidDel="006036B1">
          <w:rPr>
            <w:rFonts w:ascii="Arial" w:eastAsia="Calibri" w:hAnsi="Arial" w:cs="Arial"/>
            <w:sz w:val="20"/>
            <w:lang w:val="es-MX"/>
          </w:rPr>
          <w:delText>a</w:delText>
        </w:r>
      </w:del>
      <w:ins w:id="59" w:author="Juan Pablo Ochoa" w:date="2020-08-21T16:56:00Z">
        <w:r w:rsidRPr="00D00F9C">
          <w:rPr>
            <w:rFonts w:ascii="Arial" w:eastAsia="Calibri" w:hAnsi="Arial" w:cs="Arial"/>
            <w:sz w:val="20"/>
            <w:lang w:val="es-MX"/>
          </w:rPr>
          <w:t>A</w:t>
        </w:r>
      </w:ins>
      <w:r w:rsidR="00053475" w:rsidRPr="00D00F9C">
        <w:rPr>
          <w:rFonts w:ascii="Arial" w:eastAsia="Calibri" w:hAnsi="Arial" w:cs="Arial"/>
          <w:sz w:val="20"/>
          <w:lang w:val="es-MX"/>
        </w:rPr>
        <w:t>cciones equivalen a USD$144,224,143.98</w:t>
      </w:r>
      <w:r w:rsidR="00230C16" w:rsidRPr="00D00F9C">
        <w:rPr>
          <w:rFonts w:ascii="Arial" w:eastAsia="Calibri" w:hAnsi="Arial" w:cs="Arial"/>
          <w:sz w:val="20"/>
          <w:lang w:val="es-MX"/>
        </w:rPr>
        <w:t>,</w:t>
      </w:r>
      <w:r w:rsidR="00053475" w:rsidRPr="00D00F9C">
        <w:rPr>
          <w:rFonts w:ascii="Arial" w:eastAsia="Calibri" w:hAnsi="Arial" w:cs="Arial"/>
          <w:sz w:val="20"/>
          <w:lang w:val="es-MX"/>
        </w:rPr>
        <w:t xml:space="preserve"> de los cuales el 80% se </w:t>
      </w:r>
      <w:ins w:id="60" w:author="Juan Pablo Ochoa" w:date="2020-08-21T16:58:00Z">
        <w:r w:rsidR="007F39A6" w:rsidRPr="00D00F9C">
          <w:rPr>
            <w:rFonts w:ascii="Arial" w:eastAsia="Calibri" w:hAnsi="Arial" w:cs="Arial"/>
            <w:sz w:val="20"/>
            <w:lang w:val="es-MX"/>
          </w:rPr>
          <w:t>está devolviendo</w:t>
        </w:r>
      </w:ins>
      <w:del w:id="61" w:author="Juan Pablo Ochoa" w:date="2020-08-21T16:58:00Z">
        <w:r w:rsidR="00053475" w:rsidRPr="00D00F9C" w:rsidDel="007F39A6">
          <w:rPr>
            <w:rFonts w:ascii="Arial" w:eastAsia="Calibri" w:hAnsi="Arial" w:cs="Arial"/>
            <w:sz w:val="20"/>
            <w:lang w:val="es-MX"/>
          </w:rPr>
          <w:delText>devuelve</w:delText>
        </w:r>
      </w:del>
      <w:r w:rsidR="00053475" w:rsidRPr="00D00F9C">
        <w:rPr>
          <w:rFonts w:ascii="Arial" w:eastAsia="Calibri" w:hAnsi="Arial" w:cs="Arial"/>
          <w:sz w:val="20"/>
          <w:lang w:val="es-MX"/>
        </w:rPr>
        <w:t xml:space="preserve"> a los accionistas</w:t>
      </w:r>
      <w:ins w:id="62" w:author="Juan Pablo Ochoa" w:date="2020-08-21T17:13:00Z">
        <w:r w:rsidR="00E9080E" w:rsidRPr="00D00F9C">
          <w:rPr>
            <w:rFonts w:ascii="Arial" w:eastAsia="Calibri" w:hAnsi="Arial" w:cs="Arial"/>
            <w:sz w:val="20"/>
            <w:lang w:val="es-MX"/>
          </w:rPr>
          <w:t xml:space="preserve"> de ACTUR</w:t>
        </w:r>
      </w:ins>
      <w:ins w:id="63" w:author="Juan Pablo Ochoa" w:date="2020-08-21T16:58:00Z">
        <w:r w:rsidR="007F39A6" w:rsidRPr="00D00F9C">
          <w:rPr>
            <w:rFonts w:ascii="Arial" w:eastAsia="Calibri" w:hAnsi="Arial" w:cs="Arial"/>
            <w:sz w:val="20"/>
            <w:lang w:val="es-MX"/>
          </w:rPr>
          <w:t xml:space="preserve"> (mediante la primera y segunda </w:t>
        </w:r>
      </w:ins>
      <w:ins w:id="64" w:author="Juan Pablo Ochoa" w:date="2020-08-21T16:59:00Z">
        <w:r w:rsidR="007F39A6" w:rsidRPr="00D00F9C">
          <w:rPr>
            <w:rFonts w:ascii="Arial" w:eastAsia="Calibri" w:hAnsi="Arial" w:cs="Arial"/>
            <w:sz w:val="20"/>
            <w:lang w:val="es-MX"/>
          </w:rPr>
          <w:t>reducción de capital</w:t>
        </w:r>
      </w:ins>
      <w:ins w:id="65" w:author="Juan Pablo Ochoa" w:date="2020-08-21T16:58:00Z">
        <w:r w:rsidR="007F39A6" w:rsidRPr="00D00F9C">
          <w:rPr>
            <w:rFonts w:ascii="Arial" w:eastAsia="Calibri" w:hAnsi="Arial" w:cs="Arial"/>
            <w:sz w:val="20"/>
            <w:lang w:val="es-MX"/>
          </w:rPr>
          <w:t>)</w:t>
        </w:r>
      </w:ins>
      <w:r w:rsidR="00053475" w:rsidRPr="00D00F9C">
        <w:rPr>
          <w:rFonts w:ascii="Arial" w:eastAsia="Calibri" w:hAnsi="Arial" w:cs="Arial"/>
          <w:sz w:val="20"/>
          <w:lang w:val="es-MX"/>
        </w:rPr>
        <w:t xml:space="preserve"> y</w:t>
      </w:r>
      <w:ins w:id="66" w:author="Juan Pablo Ochoa" w:date="2020-08-21T17:13:00Z">
        <w:r w:rsidR="00E9080E" w:rsidRPr="00D00F9C">
          <w:rPr>
            <w:rFonts w:ascii="Arial" w:eastAsia="Calibri" w:hAnsi="Arial" w:cs="Arial"/>
            <w:sz w:val="20"/>
            <w:lang w:val="es-MX"/>
          </w:rPr>
          <w:t>;</w:t>
        </w:r>
      </w:ins>
      <w:r w:rsidR="00053475" w:rsidRPr="00D00F9C">
        <w:rPr>
          <w:rFonts w:ascii="Arial" w:eastAsia="Calibri" w:hAnsi="Arial" w:cs="Arial"/>
          <w:sz w:val="20"/>
          <w:lang w:val="es-MX"/>
        </w:rPr>
        <w:t xml:space="preserve"> el 20% </w:t>
      </w:r>
      <w:ins w:id="67" w:author="Juan Pablo Ochoa" w:date="2020-08-21T17:13:00Z">
        <w:r w:rsidR="00E9080E" w:rsidRPr="00D00F9C">
          <w:rPr>
            <w:rFonts w:ascii="Arial" w:eastAsia="Calibri" w:hAnsi="Arial" w:cs="Arial"/>
            <w:sz w:val="20"/>
            <w:lang w:val="es-MX"/>
          </w:rPr>
          <w:t xml:space="preserve">restante </w:t>
        </w:r>
      </w:ins>
      <w:r w:rsidR="00053475" w:rsidRPr="00D00F9C">
        <w:rPr>
          <w:rFonts w:ascii="Arial" w:eastAsia="Calibri" w:hAnsi="Arial" w:cs="Arial"/>
          <w:sz w:val="20"/>
          <w:lang w:val="es-MX"/>
        </w:rPr>
        <w:t>se reinvierte en el proyecto, USD$115,379,315.18 y USD$28,844,828.80, respectivamente.</w:t>
      </w:r>
    </w:p>
    <w:p w14:paraId="71796257" w14:textId="77777777" w:rsidR="00053475" w:rsidRPr="00D00F9C" w:rsidRDefault="00053475" w:rsidP="00D778C9">
      <w:pPr>
        <w:pStyle w:val="Prrafodelista"/>
        <w:autoSpaceDE w:val="0"/>
        <w:autoSpaceDN w:val="0"/>
        <w:adjustRightInd w:val="0"/>
        <w:spacing w:before="0" w:after="0"/>
        <w:jc w:val="both"/>
        <w:rPr>
          <w:rFonts w:ascii="Arial" w:eastAsia="Calibri" w:hAnsi="Arial" w:cs="Arial"/>
          <w:sz w:val="20"/>
          <w:lang w:val="es-MX"/>
        </w:rPr>
      </w:pPr>
    </w:p>
    <w:p w14:paraId="58BEA588" w14:textId="005D174D" w:rsidR="00053475" w:rsidRPr="00D00F9C" w:rsidRDefault="00053475"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En las Resoluciones Unánimes Adoptadas y Ratificadas por escrito por la totalidad de los accionistas</w:t>
      </w:r>
      <w:ins w:id="68" w:author="Juan Pablo Ochoa" w:date="2020-08-21T16:59:00Z">
        <w:r w:rsidR="00DE5FA1" w:rsidRPr="00D00F9C">
          <w:rPr>
            <w:rFonts w:ascii="Arial" w:eastAsia="Calibri" w:hAnsi="Arial" w:cs="Arial"/>
            <w:sz w:val="20"/>
            <w:lang w:val="es-MX"/>
          </w:rPr>
          <w:t xml:space="preserve"> de ACTUR</w:t>
        </w:r>
      </w:ins>
      <w:r w:rsidRPr="00D00F9C">
        <w:rPr>
          <w:rFonts w:ascii="Arial" w:eastAsia="Calibri" w:hAnsi="Arial" w:cs="Arial"/>
          <w:sz w:val="20"/>
          <w:lang w:val="es-MX"/>
        </w:rPr>
        <w:t xml:space="preserve"> (RUA) del 4 de diciembre de 2019 se acordó devolver a los accionistas lo siguiente:</w:t>
      </w:r>
    </w:p>
    <w:p w14:paraId="0E5396E1" w14:textId="2C63BC42" w:rsidR="00D00F9C" w:rsidRPr="00D00F9C" w:rsidRDefault="00D00F9C" w:rsidP="00D00F9C">
      <w:pPr>
        <w:autoSpaceDE w:val="0"/>
        <w:autoSpaceDN w:val="0"/>
        <w:adjustRightInd w:val="0"/>
        <w:spacing w:before="0" w:after="0"/>
        <w:jc w:val="both"/>
        <w:rPr>
          <w:rFonts w:ascii="Arial" w:eastAsia="Calibri" w:hAnsi="Arial" w:cs="Arial"/>
          <w:szCs w:val="24"/>
          <w:lang w:val="es-MX"/>
        </w:rPr>
      </w:pPr>
    </w:p>
    <w:p w14:paraId="6D3D40A0" w14:textId="77777777" w:rsidR="00053475" w:rsidRPr="00FB2C9F" w:rsidRDefault="00053475" w:rsidP="00FD275F">
      <w:pPr>
        <w:pStyle w:val="Prrafodelista"/>
        <w:autoSpaceDE w:val="0"/>
        <w:autoSpaceDN w:val="0"/>
        <w:adjustRightInd w:val="0"/>
        <w:spacing w:before="0" w:after="0"/>
        <w:rPr>
          <w:rFonts w:ascii="Arial" w:eastAsia="Calibri" w:hAnsi="Arial" w:cs="Arial"/>
          <w:szCs w:val="24"/>
          <w:lang w:val="es-MX"/>
        </w:rPr>
      </w:pPr>
      <w:r w:rsidRPr="00FB2C9F">
        <w:rPr>
          <w:rFonts w:ascii="Arial" w:eastAsia="Calibri" w:hAnsi="Arial" w:cs="Arial"/>
          <w:noProof/>
          <w:szCs w:val="24"/>
          <w:lang w:val="es-MX" w:eastAsia="es-MX"/>
        </w:rPr>
        <w:drawing>
          <wp:inline distT="0" distB="0" distL="0" distR="0" wp14:anchorId="16A71477" wp14:editId="22C8E24A">
            <wp:extent cx="5727700" cy="3422650"/>
            <wp:effectExtent l="0" t="0" r="635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27700" cy="3422650"/>
                    </a:xfrm>
                    <a:prstGeom prst="rect">
                      <a:avLst/>
                    </a:prstGeom>
                  </pic:spPr>
                </pic:pic>
              </a:graphicData>
            </a:graphic>
          </wp:inline>
        </w:drawing>
      </w:r>
    </w:p>
    <w:p w14:paraId="61E52F16" w14:textId="77777777" w:rsidR="00053475" w:rsidRPr="00D00F9C" w:rsidRDefault="00053475" w:rsidP="00053475">
      <w:pPr>
        <w:pStyle w:val="Prrafodelista"/>
        <w:autoSpaceDE w:val="0"/>
        <w:autoSpaceDN w:val="0"/>
        <w:adjustRightInd w:val="0"/>
        <w:spacing w:before="0" w:after="0"/>
        <w:rPr>
          <w:rFonts w:ascii="Arial" w:eastAsia="Calibri" w:hAnsi="Arial" w:cs="Arial"/>
          <w:sz w:val="20"/>
          <w:lang w:val="es-MX"/>
        </w:rPr>
      </w:pPr>
    </w:p>
    <w:p w14:paraId="304C4DAA" w14:textId="7566382F" w:rsidR="00053475" w:rsidRPr="00D00F9C" w:rsidRDefault="00DE5FA1"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ins w:id="69" w:author="Juan Pablo Ochoa" w:date="2020-08-21T17:00:00Z">
        <w:r w:rsidRPr="00D00F9C">
          <w:rPr>
            <w:rFonts w:ascii="Arial" w:eastAsia="Calibri" w:hAnsi="Arial" w:cs="Arial"/>
            <w:sz w:val="20"/>
            <w:lang w:val="es-MX"/>
          </w:rPr>
          <w:t>En consecuencia</w:t>
        </w:r>
      </w:ins>
      <w:r w:rsidR="00E44D8B" w:rsidRPr="00D00F9C">
        <w:rPr>
          <w:rFonts w:ascii="Arial" w:eastAsia="Calibri" w:hAnsi="Arial" w:cs="Arial"/>
          <w:sz w:val="20"/>
          <w:lang w:val="es-MX"/>
        </w:rPr>
        <w:t>,</w:t>
      </w:r>
      <w:ins w:id="70" w:author="Juan Pablo Ochoa" w:date="2020-08-21T17:01:00Z">
        <w:r w:rsidRPr="00D00F9C">
          <w:rPr>
            <w:rFonts w:ascii="Arial" w:eastAsia="Calibri" w:hAnsi="Arial" w:cs="Arial"/>
            <w:sz w:val="20"/>
            <w:lang w:val="es-MX"/>
          </w:rPr>
          <w:t xml:space="preserve"> </w:t>
        </w:r>
      </w:ins>
      <w:del w:id="71" w:author="Juan Pablo Ochoa" w:date="2020-08-21T17:00:00Z">
        <w:r w:rsidR="00053475" w:rsidRPr="00D00F9C" w:rsidDel="00DE5FA1">
          <w:rPr>
            <w:rFonts w:ascii="Arial" w:eastAsia="Calibri" w:hAnsi="Arial" w:cs="Arial"/>
            <w:sz w:val="20"/>
            <w:lang w:val="es-MX"/>
          </w:rPr>
          <w:delText xml:space="preserve">El 8 de julio de 2020 </w:delText>
        </w:r>
      </w:del>
      <w:r w:rsidR="00053475" w:rsidRPr="00D00F9C">
        <w:rPr>
          <w:rFonts w:ascii="Arial" w:eastAsia="Calibri" w:hAnsi="Arial" w:cs="Arial"/>
          <w:sz w:val="20"/>
          <w:lang w:val="es-MX"/>
        </w:rPr>
        <w:t>en la primera reducción de capital</w:t>
      </w:r>
      <w:ins w:id="72" w:author="Juan Pablo Ochoa" w:date="2020-08-21T17:14:00Z">
        <w:r w:rsidR="00E9080E" w:rsidRPr="00D00F9C">
          <w:rPr>
            <w:rFonts w:ascii="Arial" w:eastAsia="Calibri" w:hAnsi="Arial" w:cs="Arial"/>
            <w:sz w:val="20"/>
            <w:lang w:val="es-MX"/>
          </w:rPr>
          <w:t xml:space="preserve"> de ACTUR</w:t>
        </w:r>
      </w:ins>
      <w:r w:rsidR="00053475" w:rsidRPr="00D00F9C">
        <w:rPr>
          <w:rFonts w:ascii="Arial" w:eastAsia="Calibri" w:hAnsi="Arial" w:cs="Arial"/>
          <w:sz w:val="20"/>
          <w:lang w:val="es-MX"/>
        </w:rPr>
        <w:t xml:space="preserve"> se </w:t>
      </w:r>
      <w:ins w:id="73" w:author="Juan Pablo Ochoa" w:date="2020-08-21T17:03:00Z">
        <w:r w:rsidRPr="00D00F9C">
          <w:rPr>
            <w:rFonts w:ascii="Arial" w:eastAsia="Calibri" w:hAnsi="Arial" w:cs="Arial"/>
            <w:sz w:val="20"/>
            <w:lang w:val="es-MX"/>
          </w:rPr>
          <w:t>acordó</w:t>
        </w:r>
      </w:ins>
      <w:ins w:id="74" w:author="Juan Pablo Ochoa" w:date="2020-08-21T17:00:00Z">
        <w:r w:rsidRPr="00D00F9C">
          <w:rPr>
            <w:rFonts w:ascii="Arial" w:eastAsia="Calibri" w:hAnsi="Arial" w:cs="Arial"/>
            <w:sz w:val="20"/>
            <w:lang w:val="es-MX"/>
          </w:rPr>
          <w:t xml:space="preserve"> devolver </w:t>
        </w:r>
      </w:ins>
      <w:del w:id="75" w:author="Juan Pablo Ochoa" w:date="2020-08-21T17:00:00Z">
        <w:r w:rsidR="00053475" w:rsidRPr="00D00F9C" w:rsidDel="00DE5FA1">
          <w:rPr>
            <w:rFonts w:ascii="Arial" w:eastAsia="Calibri" w:hAnsi="Arial" w:cs="Arial"/>
            <w:sz w:val="20"/>
            <w:lang w:val="es-MX"/>
          </w:rPr>
          <w:delText xml:space="preserve">devolvió </w:delText>
        </w:r>
      </w:del>
      <w:r w:rsidR="00053475" w:rsidRPr="00D00F9C">
        <w:rPr>
          <w:rFonts w:ascii="Arial" w:eastAsia="Calibri" w:hAnsi="Arial" w:cs="Arial"/>
          <w:sz w:val="20"/>
          <w:lang w:val="es-MX"/>
        </w:rPr>
        <w:t>el importe en pesos pactado en la RUA mencionada en el punto anterior</w:t>
      </w:r>
      <w:ins w:id="76" w:author="Juan Pablo Ochoa" w:date="2020-08-21T17:14:00Z">
        <w:r w:rsidR="00E9080E" w:rsidRPr="00D00F9C">
          <w:rPr>
            <w:rFonts w:ascii="Arial" w:eastAsia="Calibri" w:hAnsi="Arial" w:cs="Arial"/>
            <w:sz w:val="20"/>
            <w:lang w:val="es-MX"/>
          </w:rPr>
          <w:t xml:space="preserve"> </w:t>
        </w:r>
      </w:ins>
      <w:ins w:id="77" w:author="Juan Pablo Ochoa" w:date="2020-08-21T17:01:00Z">
        <w:r w:rsidRPr="00D00F9C">
          <w:rPr>
            <w:rFonts w:ascii="Arial" w:eastAsia="Calibri" w:hAnsi="Arial" w:cs="Arial"/>
            <w:sz w:val="20"/>
            <w:lang w:val="es-MX"/>
          </w:rPr>
          <w:t>de conformidad a</w:t>
        </w:r>
      </w:ins>
      <w:ins w:id="78" w:author="Juan Pablo Ochoa" w:date="2020-08-21T17:03:00Z">
        <w:r w:rsidRPr="00D00F9C">
          <w:rPr>
            <w:rFonts w:ascii="Arial" w:eastAsia="Calibri" w:hAnsi="Arial" w:cs="Arial"/>
            <w:sz w:val="20"/>
            <w:lang w:val="es-MX"/>
          </w:rPr>
          <w:t>l siguiente acuerdo</w:t>
        </w:r>
      </w:ins>
      <w:ins w:id="79" w:author="Juan Pablo Ochoa" w:date="2020-08-21T17:01:00Z">
        <w:r w:rsidRPr="00D00F9C">
          <w:rPr>
            <w:rFonts w:ascii="Arial" w:eastAsia="Calibri" w:hAnsi="Arial" w:cs="Arial"/>
            <w:sz w:val="20"/>
            <w:lang w:val="es-MX"/>
          </w:rPr>
          <w:t xml:space="preserve"> establecido en </w:t>
        </w:r>
      </w:ins>
      <w:ins w:id="80" w:author="Juan Pablo Ochoa" w:date="2020-08-21T17:14:00Z">
        <w:r w:rsidR="00E9080E" w:rsidRPr="00D00F9C">
          <w:rPr>
            <w:rFonts w:ascii="Arial" w:eastAsia="Calibri" w:hAnsi="Arial" w:cs="Arial"/>
            <w:sz w:val="20"/>
            <w:lang w:val="es-MX"/>
          </w:rPr>
          <w:t xml:space="preserve">dicha </w:t>
        </w:r>
      </w:ins>
      <w:ins w:id="81" w:author="Juan Pablo Ochoa" w:date="2020-08-21T17:03:00Z">
        <w:r w:rsidRPr="00D00F9C">
          <w:rPr>
            <w:rFonts w:ascii="Arial" w:eastAsia="Calibri" w:hAnsi="Arial" w:cs="Arial"/>
            <w:sz w:val="20"/>
            <w:lang w:val="es-MX"/>
          </w:rPr>
          <w:t>acta</w:t>
        </w:r>
      </w:ins>
      <w:ins w:id="82" w:author="Juan Pablo Ochoa" w:date="2020-08-21T17:14:00Z">
        <w:r w:rsidR="00E9080E" w:rsidRPr="00D00F9C">
          <w:rPr>
            <w:rFonts w:ascii="Arial" w:eastAsia="Calibri" w:hAnsi="Arial" w:cs="Arial"/>
            <w:sz w:val="20"/>
            <w:lang w:val="es-MX"/>
          </w:rPr>
          <w:t>, a saber</w:t>
        </w:r>
      </w:ins>
      <w:ins w:id="83" w:author="Juan Pablo Ochoa" w:date="2020-08-21T17:03:00Z">
        <w:r w:rsidRPr="00D00F9C">
          <w:rPr>
            <w:rFonts w:ascii="Arial" w:eastAsia="Calibri" w:hAnsi="Arial" w:cs="Arial"/>
            <w:sz w:val="20"/>
            <w:lang w:val="es-MX"/>
          </w:rPr>
          <w:t>:</w:t>
        </w:r>
      </w:ins>
      <w:del w:id="84" w:author="Juan Pablo Ochoa" w:date="2020-08-21T17:03:00Z">
        <w:r w:rsidR="00053475" w:rsidRPr="00D00F9C" w:rsidDel="00DE5FA1">
          <w:rPr>
            <w:rFonts w:ascii="Arial" w:eastAsia="Calibri" w:hAnsi="Arial" w:cs="Arial"/>
            <w:sz w:val="20"/>
            <w:lang w:val="es-MX"/>
          </w:rPr>
          <w:delText>.</w:delText>
        </w:r>
      </w:del>
    </w:p>
    <w:p w14:paraId="7A4C3118" w14:textId="77777777" w:rsidR="00053475" w:rsidRPr="00FB2C9F" w:rsidRDefault="00053475" w:rsidP="00053475">
      <w:pPr>
        <w:pStyle w:val="Prrafodelista"/>
        <w:autoSpaceDE w:val="0"/>
        <w:autoSpaceDN w:val="0"/>
        <w:adjustRightInd w:val="0"/>
        <w:spacing w:before="0" w:after="0"/>
        <w:rPr>
          <w:rFonts w:ascii="Arial" w:eastAsia="Calibri" w:hAnsi="Arial" w:cs="Arial"/>
          <w:szCs w:val="24"/>
          <w:lang w:val="es-MX"/>
        </w:rPr>
      </w:pPr>
      <w:r w:rsidRPr="00FB2C9F">
        <w:rPr>
          <w:rFonts w:ascii="Arial" w:eastAsia="Calibri" w:hAnsi="Arial" w:cs="Arial"/>
          <w:noProof/>
          <w:szCs w:val="24"/>
          <w:lang w:val="es-MX" w:eastAsia="es-MX"/>
        </w:rPr>
        <w:drawing>
          <wp:inline distT="0" distB="0" distL="0" distR="0" wp14:anchorId="0F9DE82F" wp14:editId="37E10880">
            <wp:extent cx="5727700" cy="1614170"/>
            <wp:effectExtent l="0" t="0" r="635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27700" cy="1614170"/>
                    </a:xfrm>
                    <a:prstGeom prst="rect">
                      <a:avLst/>
                    </a:prstGeom>
                  </pic:spPr>
                </pic:pic>
              </a:graphicData>
            </a:graphic>
          </wp:inline>
        </w:drawing>
      </w:r>
    </w:p>
    <w:p w14:paraId="55336347" w14:textId="059F5FD4" w:rsidR="004C274D" w:rsidRDefault="004C274D" w:rsidP="004C274D">
      <w:pPr>
        <w:pStyle w:val="Prrafodelista"/>
        <w:autoSpaceDE w:val="0"/>
        <w:autoSpaceDN w:val="0"/>
        <w:adjustRightInd w:val="0"/>
        <w:spacing w:before="0" w:after="0"/>
        <w:jc w:val="both"/>
        <w:rPr>
          <w:rFonts w:ascii="Arial" w:eastAsia="Calibri" w:hAnsi="Arial" w:cs="Arial"/>
          <w:sz w:val="20"/>
          <w:lang w:val="es-MX"/>
        </w:rPr>
      </w:pPr>
    </w:p>
    <w:p w14:paraId="4E2BFF3D" w14:textId="1603DF66" w:rsidR="00D00F9C" w:rsidRDefault="00D00F9C" w:rsidP="004C274D">
      <w:pPr>
        <w:pStyle w:val="Prrafodelista"/>
        <w:autoSpaceDE w:val="0"/>
        <w:autoSpaceDN w:val="0"/>
        <w:adjustRightInd w:val="0"/>
        <w:spacing w:before="0" w:after="0"/>
        <w:jc w:val="both"/>
        <w:rPr>
          <w:rFonts w:ascii="Arial" w:eastAsia="Calibri" w:hAnsi="Arial" w:cs="Arial"/>
          <w:sz w:val="20"/>
          <w:lang w:val="es-MX"/>
        </w:rPr>
      </w:pPr>
    </w:p>
    <w:p w14:paraId="2D9E1556" w14:textId="77777777" w:rsidR="00D00F9C" w:rsidRPr="00D00F9C" w:rsidRDefault="00D00F9C" w:rsidP="004C274D">
      <w:pPr>
        <w:pStyle w:val="Prrafodelista"/>
        <w:autoSpaceDE w:val="0"/>
        <w:autoSpaceDN w:val="0"/>
        <w:adjustRightInd w:val="0"/>
        <w:spacing w:before="0" w:after="0"/>
        <w:jc w:val="both"/>
        <w:rPr>
          <w:rFonts w:ascii="Arial" w:eastAsia="Calibri" w:hAnsi="Arial" w:cs="Arial"/>
          <w:sz w:val="20"/>
          <w:lang w:val="es-MX"/>
        </w:rPr>
      </w:pPr>
    </w:p>
    <w:p w14:paraId="42A8F833" w14:textId="36C4E115" w:rsidR="00A56681" w:rsidRPr="00D00F9C" w:rsidRDefault="00053475"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 xml:space="preserve">El tipo de cambio </w:t>
      </w:r>
      <w:r w:rsidR="00A56681" w:rsidRPr="00D00F9C">
        <w:rPr>
          <w:rFonts w:ascii="Arial" w:eastAsia="Calibri" w:hAnsi="Arial" w:cs="Arial"/>
          <w:sz w:val="20"/>
          <w:lang w:val="es-MX"/>
        </w:rPr>
        <w:t>que se utilizará será el de la fecha en que se celebre la Asamblea General de Accionistas de ACTUR.</w:t>
      </w:r>
    </w:p>
    <w:p w14:paraId="39FBB7C0" w14:textId="77777777" w:rsidR="00A56681" w:rsidRPr="00D00F9C" w:rsidRDefault="00A56681" w:rsidP="00A56681">
      <w:pPr>
        <w:pStyle w:val="Prrafodelista"/>
        <w:autoSpaceDE w:val="0"/>
        <w:autoSpaceDN w:val="0"/>
        <w:adjustRightInd w:val="0"/>
        <w:spacing w:before="0" w:after="0"/>
        <w:jc w:val="both"/>
        <w:rPr>
          <w:rFonts w:ascii="Arial" w:eastAsia="Calibri" w:hAnsi="Arial" w:cs="Arial"/>
          <w:sz w:val="20"/>
          <w:lang w:val="es-MX"/>
        </w:rPr>
      </w:pPr>
    </w:p>
    <w:p w14:paraId="7F3AA797" w14:textId="742C777D" w:rsidR="00D00F9C" w:rsidRPr="00D00F9C" w:rsidRDefault="00A56681" w:rsidP="00A56681">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Adicionalmente, se comentó que derivado de la situación actual del Dólar, y el tipo de cambio que actualmente hay, pudiera generarse un importe adicional al acordado en la RUA, es decir, un</w:t>
      </w:r>
      <w:r w:rsidR="00053475" w:rsidRPr="00D00F9C">
        <w:rPr>
          <w:rFonts w:ascii="Arial" w:eastAsia="Calibri" w:hAnsi="Arial" w:cs="Arial"/>
          <w:sz w:val="20"/>
          <w:lang w:val="es-MX"/>
        </w:rPr>
        <w:t xml:space="preserve"> excedente por fluctuación cambiaria</w:t>
      </w:r>
      <w:ins w:id="85" w:author="Juan Pablo Ochoa" w:date="2020-08-21T17:04:00Z">
        <w:r w:rsidR="00DE5FA1" w:rsidRPr="00D00F9C">
          <w:rPr>
            <w:rFonts w:ascii="Arial" w:eastAsia="Calibri" w:hAnsi="Arial" w:cs="Arial"/>
            <w:sz w:val="20"/>
            <w:lang w:val="es-MX"/>
          </w:rPr>
          <w:t xml:space="preserve"> o ganancia cambiaria</w:t>
        </w:r>
      </w:ins>
      <w:r w:rsidRPr="00D00F9C">
        <w:rPr>
          <w:rFonts w:ascii="Arial" w:eastAsia="Calibri" w:hAnsi="Arial" w:cs="Arial"/>
          <w:sz w:val="20"/>
          <w:lang w:val="es-MX"/>
        </w:rPr>
        <w:t>, y dicho</w:t>
      </w:r>
      <w:r w:rsidR="00053475" w:rsidRPr="00D00F9C">
        <w:rPr>
          <w:rFonts w:ascii="Arial" w:eastAsia="Calibri" w:hAnsi="Arial" w:cs="Arial"/>
          <w:sz w:val="20"/>
          <w:lang w:val="es-MX"/>
        </w:rPr>
        <w:t xml:space="preserve"> importe </w:t>
      </w:r>
      <w:r w:rsidRPr="00D00F9C">
        <w:rPr>
          <w:rFonts w:ascii="Arial" w:eastAsia="Calibri" w:hAnsi="Arial" w:cs="Arial"/>
          <w:sz w:val="20"/>
          <w:lang w:val="es-MX"/>
        </w:rPr>
        <w:t xml:space="preserve">se podría </w:t>
      </w:r>
      <w:r w:rsidR="00053475" w:rsidRPr="00D00F9C">
        <w:rPr>
          <w:rFonts w:ascii="Arial" w:eastAsia="Calibri" w:hAnsi="Arial" w:cs="Arial"/>
          <w:sz w:val="20"/>
          <w:lang w:val="es-MX"/>
        </w:rPr>
        <w:t>regresar en la segunda reducción de capital</w:t>
      </w:r>
      <w:ins w:id="86" w:author="Juan Pablo Ochoa" w:date="2020-08-21T17:07:00Z">
        <w:r w:rsidR="00A122D5" w:rsidRPr="00D00F9C">
          <w:rPr>
            <w:rFonts w:ascii="Arial" w:eastAsia="Calibri" w:hAnsi="Arial" w:cs="Arial"/>
            <w:sz w:val="20"/>
            <w:lang w:val="es-MX"/>
          </w:rPr>
          <w:t xml:space="preserve"> dependiendo si opta el IPEJAL y el FNI en participar o no en </w:t>
        </w:r>
      </w:ins>
      <w:r w:rsidRPr="00D00F9C">
        <w:rPr>
          <w:rFonts w:ascii="Arial" w:eastAsia="Calibri" w:hAnsi="Arial" w:cs="Arial"/>
          <w:sz w:val="20"/>
          <w:lang w:val="es-MX"/>
        </w:rPr>
        <w:t>la misma</w:t>
      </w:r>
      <w:r w:rsidR="00053475" w:rsidRPr="00D00F9C">
        <w:rPr>
          <w:rFonts w:ascii="Arial" w:eastAsia="Calibri" w:hAnsi="Arial" w:cs="Arial"/>
          <w:sz w:val="20"/>
          <w:lang w:val="es-MX"/>
        </w:rPr>
        <w:t>.</w:t>
      </w:r>
    </w:p>
    <w:p w14:paraId="54EEC89C" w14:textId="77777777" w:rsidR="00D00F9C" w:rsidRPr="00D00F9C" w:rsidRDefault="00D00F9C" w:rsidP="00A56681">
      <w:pPr>
        <w:autoSpaceDE w:val="0"/>
        <w:autoSpaceDN w:val="0"/>
        <w:adjustRightInd w:val="0"/>
        <w:spacing w:before="0" w:after="0"/>
        <w:jc w:val="both"/>
        <w:rPr>
          <w:ins w:id="87" w:author="Microsoft Office User" w:date="2020-08-24T22:19:00Z"/>
          <w:rFonts w:ascii="Arial" w:eastAsia="Calibri" w:hAnsi="Arial" w:cs="Arial"/>
          <w:b/>
          <w:bCs/>
          <w:sz w:val="20"/>
          <w:lang w:val="es-MX"/>
        </w:rPr>
      </w:pPr>
    </w:p>
    <w:p w14:paraId="6939280B" w14:textId="77777777" w:rsidR="00053475" w:rsidRPr="00D00F9C" w:rsidRDefault="00053475" w:rsidP="00D778C9">
      <w:pPr>
        <w:pStyle w:val="Prrafodelista"/>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Desarrollo de la Segunda Reducción de Capital</w:t>
      </w:r>
    </w:p>
    <w:p w14:paraId="50C21014" w14:textId="77777777" w:rsidR="00053475" w:rsidRPr="00D00F9C" w:rsidRDefault="00053475" w:rsidP="00D778C9">
      <w:pPr>
        <w:pStyle w:val="Prrafodelista"/>
        <w:autoSpaceDE w:val="0"/>
        <w:autoSpaceDN w:val="0"/>
        <w:adjustRightInd w:val="0"/>
        <w:spacing w:before="0" w:after="0"/>
        <w:jc w:val="both"/>
        <w:rPr>
          <w:rFonts w:ascii="Arial" w:eastAsia="Calibri" w:hAnsi="Arial" w:cs="Arial"/>
          <w:sz w:val="20"/>
          <w:lang w:val="es-MX"/>
        </w:rPr>
      </w:pPr>
    </w:p>
    <w:p w14:paraId="3FEFA030" w14:textId="3436ED73" w:rsidR="00053475" w:rsidRPr="00D00F9C" w:rsidRDefault="00A56681" w:rsidP="00D778C9">
      <w:pPr>
        <w:pStyle w:val="Prrafodelista"/>
        <w:numPr>
          <w:ilvl w:val="0"/>
          <w:numId w:val="8"/>
        </w:numPr>
        <w:autoSpaceDE w:val="0"/>
        <w:autoSpaceDN w:val="0"/>
        <w:adjustRightInd w:val="0"/>
        <w:spacing w:before="0" w:after="0"/>
        <w:jc w:val="both"/>
        <w:rPr>
          <w:rFonts w:ascii="Arial" w:eastAsia="Calibri" w:hAnsi="Arial" w:cs="Arial"/>
          <w:sz w:val="20"/>
          <w:lang w:val="es-MX"/>
        </w:rPr>
      </w:pPr>
      <w:r w:rsidRPr="00D00F9C">
        <w:rPr>
          <w:rFonts w:ascii="Arial" w:eastAsia="Calibri" w:hAnsi="Arial" w:cs="Arial"/>
          <w:sz w:val="20"/>
          <w:lang w:val="es-MX"/>
        </w:rPr>
        <w:t xml:space="preserve">El acuerdo que se tiene previsto en la Asamblea </w:t>
      </w:r>
      <w:r w:rsidR="00DF2B94" w:rsidRPr="00D00F9C">
        <w:rPr>
          <w:rFonts w:ascii="Arial" w:eastAsia="Calibri" w:hAnsi="Arial" w:cs="Arial"/>
          <w:sz w:val="20"/>
          <w:lang w:val="es-MX"/>
        </w:rPr>
        <w:t>General de Accionistas de ACTUR, próxima a celebrarse, es</w:t>
      </w:r>
      <w:del w:id="88" w:author="Juan Pablo Ochoa" w:date="2020-08-21T17:08:00Z">
        <w:r w:rsidR="00053475" w:rsidRPr="00D00F9C" w:rsidDel="00871569">
          <w:rPr>
            <w:rFonts w:ascii="Arial" w:eastAsia="Calibri" w:hAnsi="Arial" w:cs="Arial"/>
            <w:sz w:val="20"/>
            <w:lang w:val="es-MX"/>
          </w:rPr>
          <w:delText xml:space="preserve"> entre otros</w:delText>
        </w:r>
      </w:del>
      <w:r w:rsidR="00053475" w:rsidRPr="00D00F9C">
        <w:rPr>
          <w:rFonts w:ascii="Arial" w:eastAsia="Calibri" w:hAnsi="Arial" w:cs="Arial"/>
          <w:sz w:val="20"/>
          <w:lang w:val="es-MX"/>
        </w:rPr>
        <w:t xml:space="preserve"> lo siguiente:</w:t>
      </w:r>
    </w:p>
    <w:p w14:paraId="66E131DE" w14:textId="77777777" w:rsidR="00053475" w:rsidRPr="00FB2C9F" w:rsidRDefault="00053475" w:rsidP="00D778C9">
      <w:pPr>
        <w:pStyle w:val="Prrafodelista"/>
        <w:autoSpaceDE w:val="0"/>
        <w:autoSpaceDN w:val="0"/>
        <w:adjustRightInd w:val="0"/>
        <w:spacing w:before="0" w:after="0"/>
        <w:jc w:val="both"/>
        <w:rPr>
          <w:rFonts w:ascii="Arial" w:eastAsia="Calibri" w:hAnsi="Arial" w:cs="Arial"/>
          <w:szCs w:val="24"/>
          <w:lang w:val="es-MX"/>
        </w:rPr>
      </w:pPr>
    </w:p>
    <w:p w14:paraId="68430915" w14:textId="77777777" w:rsidR="00053475" w:rsidRPr="00FB2C9F" w:rsidRDefault="00053475" w:rsidP="00053475">
      <w:pPr>
        <w:pStyle w:val="Prrafodelista"/>
        <w:autoSpaceDE w:val="0"/>
        <w:autoSpaceDN w:val="0"/>
        <w:adjustRightInd w:val="0"/>
        <w:spacing w:before="0" w:after="0"/>
        <w:rPr>
          <w:rFonts w:ascii="Arial" w:eastAsia="Calibri" w:hAnsi="Arial" w:cs="Arial"/>
          <w:szCs w:val="24"/>
          <w:lang w:val="es-MX"/>
        </w:rPr>
      </w:pPr>
      <w:r w:rsidRPr="00FB2C9F">
        <w:rPr>
          <w:rFonts w:ascii="Arial" w:eastAsia="Calibri" w:hAnsi="Arial" w:cs="Arial"/>
          <w:noProof/>
          <w:szCs w:val="24"/>
          <w:lang w:val="es-MX" w:eastAsia="es-MX"/>
        </w:rPr>
        <w:drawing>
          <wp:inline distT="0" distB="0" distL="0" distR="0" wp14:anchorId="4F0FDD88" wp14:editId="2EB28BBD">
            <wp:extent cx="5727700" cy="1387475"/>
            <wp:effectExtent l="0" t="0" r="635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27700" cy="1387475"/>
                    </a:xfrm>
                    <a:prstGeom prst="rect">
                      <a:avLst/>
                    </a:prstGeom>
                  </pic:spPr>
                </pic:pic>
              </a:graphicData>
            </a:graphic>
          </wp:inline>
        </w:drawing>
      </w:r>
    </w:p>
    <w:p w14:paraId="6EC058FF" w14:textId="73A40CDD" w:rsidR="00053475" w:rsidRPr="00FB2C9F" w:rsidRDefault="00053475" w:rsidP="00FD275F">
      <w:pPr>
        <w:pStyle w:val="Prrafodelista"/>
        <w:autoSpaceDE w:val="0"/>
        <w:autoSpaceDN w:val="0"/>
        <w:adjustRightInd w:val="0"/>
        <w:spacing w:before="0" w:after="0"/>
        <w:rPr>
          <w:rFonts w:ascii="Arial" w:eastAsia="Calibri" w:hAnsi="Arial" w:cs="Arial"/>
          <w:szCs w:val="24"/>
          <w:lang w:val="es-MX"/>
        </w:rPr>
      </w:pPr>
      <w:r w:rsidRPr="00FB2C9F">
        <w:rPr>
          <w:rFonts w:ascii="Arial" w:eastAsia="Calibri" w:hAnsi="Arial" w:cs="Arial"/>
          <w:noProof/>
          <w:szCs w:val="24"/>
          <w:lang w:val="es-MX" w:eastAsia="es-MX"/>
        </w:rPr>
        <w:drawing>
          <wp:inline distT="0" distB="0" distL="0" distR="0" wp14:anchorId="12A7A9A1" wp14:editId="45234268">
            <wp:extent cx="5905500" cy="1945005"/>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05500" cy="1945005"/>
                    </a:xfrm>
                    <a:prstGeom prst="rect">
                      <a:avLst/>
                    </a:prstGeom>
                  </pic:spPr>
                </pic:pic>
              </a:graphicData>
            </a:graphic>
          </wp:inline>
        </w:drawing>
      </w:r>
    </w:p>
    <w:p w14:paraId="64231DD4" w14:textId="77777777" w:rsidR="00053475" w:rsidRPr="00FB2C9F" w:rsidRDefault="00053475" w:rsidP="00FD275F">
      <w:pPr>
        <w:pStyle w:val="Prrafodelista"/>
        <w:autoSpaceDE w:val="0"/>
        <w:autoSpaceDN w:val="0"/>
        <w:adjustRightInd w:val="0"/>
        <w:spacing w:before="0" w:after="0"/>
        <w:rPr>
          <w:rFonts w:ascii="Arial" w:eastAsia="Calibri" w:hAnsi="Arial" w:cs="Arial"/>
          <w:szCs w:val="24"/>
          <w:lang w:val="es-MX"/>
        </w:rPr>
      </w:pPr>
    </w:p>
    <w:p w14:paraId="323C3D23" w14:textId="77777777" w:rsidR="00053475" w:rsidRPr="00FB2C9F" w:rsidRDefault="00053475" w:rsidP="00FD275F">
      <w:pPr>
        <w:pStyle w:val="Prrafodelista"/>
        <w:autoSpaceDE w:val="0"/>
        <w:autoSpaceDN w:val="0"/>
        <w:adjustRightInd w:val="0"/>
        <w:spacing w:before="0" w:after="0"/>
        <w:rPr>
          <w:rFonts w:ascii="Arial" w:eastAsia="Calibri" w:hAnsi="Arial" w:cs="Arial"/>
          <w:szCs w:val="24"/>
          <w:lang w:val="es-MX"/>
        </w:rPr>
      </w:pPr>
      <w:r w:rsidRPr="00FB2C9F">
        <w:rPr>
          <w:rFonts w:ascii="Arial" w:eastAsia="Calibri" w:hAnsi="Arial" w:cs="Arial"/>
          <w:noProof/>
          <w:szCs w:val="24"/>
          <w:lang w:val="es-MX" w:eastAsia="es-MX"/>
        </w:rPr>
        <w:drawing>
          <wp:inline distT="0" distB="0" distL="0" distR="0" wp14:anchorId="74B75D1B" wp14:editId="397BC008">
            <wp:extent cx="5727700" cy="2131695"/>
            <wp:effectExtent l="0" t="0" r="635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7700" cy="2131695"/>
                    </a:xfrm>
                    <a:prstGeom prst="rect">
                      <a:avLst/>
                    </a:prstGeom>
                    <a:noFill/>
                    <a:ln>
                      <a:noFill/>
                    </a:ln>
                  </pic:spPr>
                </pic:pic>
              </a:graphicData>
            </a:graphic>
          </wp:inline>
        </w:drawing>
      </w:r>
    </w:p>
    <w:p w14:paraId="4C022980" w14:textId="77777777" w:rsidR="00053475" w:rsidRPr="00FB2C9F" w:rsidRDefault="00053475" w:rsidP="00FD275F">
      <w:pPr>
        <w:pStyle w:val="Prrafodelista"/>
        <w:autoSpaceDE w:val="0"/>
        <w:autoSpaceDN w:val="0"/>
        <w:adjustRightInd w:val="0"/>
        <w:spacing w:before="0" w:after="0"/>
        <w:rPr>
          <w:rFonts w:ascii="Arial" w:eastAsia="Calibri" w:hAnsi="Arial" w:cs="Arial"/>
          <w:szCs w:val="24"/>
          <w:lang w:val="es-MX"/>
        </w:rPr>
      </w:pPr>
    </w:p>
    <w:p w14:paraId="28A62BBA" w14:textId="48653F88" w:rsidR="00D00F9C" w:rsidRPr="00D00F9C" w:rsidRDefault="00053475">
      <w:pPr>
        <w:pStyle w:val="Prrafodelista"/>
        <w:autoSpaceDE w:val="0"/>
        <w:autoSpaceDN w:val="0"/>
        <w:adjustRightInd w:val="0"/>
        <w:spacing w:before="0" w:after="0"/>
        <w:rPr>
          <w:ins w:id="89" w:author="Juan Pablo Ochoa" w:date="2020-08-21T17:15:00Z"/>
          <w:rFonts w:ascii="Arial" w:eastAsia="Calibri" w:hAnsi="Arial" w:cs="Arial"/>
          <w:szCs w:val="24"/>
          <w:lang w:val="es-MX"/>
        </w:rPr>
        <w:pPrChange w:id="90" w:author="Juan Pablo Ochoa" w:date="2020-08-21T17:15:00Z">
          <w:pPr>
            <w:pStyle w:val="Prrafodelista"/>
            <w:numPr>
              <w:numId w:val="9"/>
            </w:numPr>
            <w:autoSpaceDE w:val="0"/>
            <w:autoSpaceDN w:val="0"/>
            <w:adjustRightInd w:val="0"/>
            <w:spacing w:before="0" w:after="0"/>
            <w:ind w:hanging="360"/>
          </w:pPr>
        </w:pPrChange>
      </w:pPr>
      <w:r w:rsidRPr="00FB2C9F">
        <w:rPr>
          <w:rFonts w:ascii="Arial" w:eastAsia="Calibri" w:hAnsi="Arial" w:cs="Arial"/>
          <w:noProof/>
          <w:szCs w:val="24"/>
          <w:lang w:val="es-MX" w:eastAsia="es-MX"/>
        </w:rPr>
        <w:drawing>
          <wp:inline distT="0" distB="0" distL="0" distR="0" wp14:anchorId="5B82CA0C" wp14:editId="438E11B7">
            <wp:extent cx="5727700" cy="822325"/>
            <wp:effectExtent l="0" t="0" r="635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27700" cy="822325"/>
                    </a:xfrm>
                    <a:prstGeom prst="rect">
                      <a:avLst/>
                    </a:prstGeom>
                  </pic:spPr>
                </pic:pic>
              </a:graphicData>
            </a:graphic>
          </wp:inline>
        </w:drawing>
      </w:r>
    </w:p>
    <w:p w14:paraId="49F3CCA7" w14:textId="490591C7" w:rsidR="00053475" w:rsidRPr="00D00F9C" w:rsidRDefault="00FD275F" w:rsidP="00D778C9">
      <w:pPr>
        <w:pStyle w:val="Prrafodelista"/>
        <w:numPr>
          <w:ilvl w:val="0"/>
          <w:numId w:val="9"/>
        </w:numPr>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Prorroga de cinco años</w:t>
      </w:r>
    </w:p>
    <w:p w14:paraId="59910AF0" w14:textId="0EFCD6FB" w:rsidR="00FD275F" w:rsidRPr="00D00F9C" w:rsidRDefault="00FD275F" w:rsidP="00D778C9">
      <w:pPr>
        <w:autoSpaceDE w:val="0"/>
        <w:autoSpaceDN w:val="0"/>
        <w:adjustRightInd w:val="0"/>
        <w:spacing w:before="0" w:after="0"/>
        <w:jc w:val="both"/>
        <w:rPr>
          <w:rFonts w:ascii="Arial" w:eastAsia="Calibri" w:hAnsi="Arial" w:cs="Arial"/>
          <w:b/>
          <w:bCs/>
          <w:sz w:val="20"/>
          <w:lang w:val="es-MX"/>
        </w:rPr>
      </w:pPr>
    </w:p>
    <w:p w14:paraId="14D01C86" w14:textId="79B795D2" w:rsidR="00FD275F" w:rsidRPr="00D00F9C" w:rsidRDefault="004C274D" w:rsidP="00D778C9">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
        <w:t>Se comentó</w:t>
      </w:r>
      <w:r w:rsidR="00FD275F" w:rsidRPr="00D00F9C">
        <w:rPr>
          <w:rFonts w:ascii="Arial" w:eastAsia="Calibri" w:hAnsi="Arial" w:cs="Arial"/>
          <w:sz w:val="20"/>
          <w:lang w:val="es-MX"/>
        </w:rPr>
        <w:t xml:space="preserve"> en la mesa de trabajo la necesidad de extender la vida del vehículo</w:t>
      </w:r>
      <w:r w:rsidRPr="00D00F9C">
        <w:rPr>
          <w:rFonts w:ascii="Arial" w:eastAsia="Calibri" w:hAnsi="Arial" w:cs="Arial"/>
          <w:sz w:val="20"/>
          <w:lang w:val="es-MX"/>
        </w:rPr>
        <w:t xml:space="preserve"> por</w:t>
      </w:r>
      <w:r w:rsidR="00FD275F" w:rsidRPr="00D00F9C">
        <w:rPr>
          <w:rFonts w:ascii="Arial" w:eastAsia="Calibri" w:hAnsi="Arial" w:cs="Arial"/>
          <w:sz w:val="20"/>
          <w:lang w:val="es-MX"/>
        </w:rPr>
        <w:t xml:space="preserve"> 5 años más </w:t>
      </w:r>
      <w:ins w:id="91" w:author="Juan Pablo Ochoa" w:date="2020-08-21T17:09:00Z">
        <w:r w:rsidR="00174201" w:rsidRPr="00D00F9C">
          <w:rPr>
            <w:rFonts w:ascii="Arial" w:eastAsia="Calibri" w:hAnsi="Arial" w:cs="Arial"/>
            <w:sz w:val="20"/>
            <w:lang w:val="es-MX"/>
          </w:rPr>
          <w:t xml:space="preserve">(10 de enero del 2027); </w:t>
        </w:r>
      </w:ins>
      <w:r w:rsidR="00FD275F" w:rsidRPr="00D00F9C">
        <w:rPr>
          <w:rFonts w:ascii="Arial" w:eastAsia="Calibri" w:hAnsi="Arial" w:cs="Arial"/>
          <w:sz w:val="20"/>
          <w:lang w:val="es-MX"/>
        </w:rPr>
        <w:t xml:space="preserve">lo anterior ya que la vida actual del vehículo vence el 10 de enero de 2022. Y actualmente se necesitan tres años al menos para poder construir los principales componentes del proyecto en esta primera Etapa </w:t>
      </w:r>
      <w:r w:rsidR="00831BDF" w:rsidRPr="00D00F9C">
        <w:rPr>
          <w:rFonts w:ascii="Arial" w:eastAsia="Calibri" w:hAnsi="Arial" w:cs="Arial"/>
          <w:sz w:val="20"/>
          <w:lang w:val="es-MX"/>
        </w:rPr>
        <w:t>(Hotel Casa Grande Zannier, Hotel Elle Faro, Desarrollo de Diversos componentes del Pueblo</w:t>
      </w:r>
      <w:ins w:id="92" w:author="Dirección Xala" w:date="2020-08-24T09:45:00Z">
        <w:r w:rsidR="00894300" w:rsidRPr="00D00F9C">
          <w:rPr>
            <w:rFonts w:ascii="Arial" w:eastAsia="Calibri" w:hAnsi="Arial" w:cs="Arial"/>
            <w:sz w:val="20"/>
            <w:lang w:val="es-MX"/>
          </w:rPr>
          <w:t xml:space="preserve"> </w:t>
        </w:r>
      </w:ins>
      <w:ins w:id="93" w:author="Dirección Xala" w:date="2020-08-24T09:46:00Z">
        <w:r w:rsidR="00894300" w:rsidRPr="00D00F9C">
          <w:rPr>
            <w:rFonts w:ascii="Arial" w:eastAsia="Calibri" w:hAnsi="Arial" w:cs="Arial"/>
            <w:sz w:val="20"/>
            <w:lang w:val="es-MX"/>
          </w:rPr>
          <w:t>así como la infraestructura primaria y secundaria</w:t>
        </w:r>
      </w:ins>
      <w:r w:rsidR="00831BDF" w:rsidRPr="00D00F9C">
        <w:rPr>
          <w:rFonts w:ascii="Arial" w:eastAsia="Calibri" w:hAnsi="Arial" w:cs="Arial"/>
          <w:sz w:val="20"/>
          <w:lang w:val="es-MX"/>
        </w:rPr>
        <w:t>).</w:t>
      </w:r>
    </w:p>
    <w:p w14:paraId="070D9740" w14:textId="77777777" w:rsidR="00DA13AB" w:rsidRPr="00D00F9C" w:rsidRDefault="00DA13AB" w:rsidP="00D778C9">
      <w:pPr>
        <w:autoSpaceDE w:val="0"/>
        <w:autoSpaceDN w:val="0"/>
        <w:adjustRightInd w:val="0"/>
        <w:spacing w:before="0" w:after="0"/>
        <w:ind w:left="360"/>
        <w:jc w:val="both"/>
        <w:rPr>
          <w:ins w:id="94" w:author="Dirección Xala" w:date="2020-08-24T09:29:00Z"/>
          <w:rFonts w:ascii="Arial" w:eastAsia="Calibri" w:hAnsi="Arial" w:cs="Arial"/>
          <w:sz w:val="20"/>
          <w:lang w:val="es-MX"/>
        </w:rPr>
      </w:pPr>
    </w:p>
    <w:p w14:paraId="7BAAD3C5" w14:textId="18AB84AD" w:rsidR="00831BDF" w:rsidRPr="00D00F9C" w:rsidRDefault="00831BDF" w:rsidP="00D778C9">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
        <w:t>El periodo de 5 años es para poder terminar de construir los componentes y una vez desarrollados los mismos poder realizar la venta de lotes de terrenos a un mejor precio</w:t>
      </w:r>
      <w:ins w:id="95" w:author="Juan Pablo Ochoa" w:date="2020-08-21T17:10:00Z">
        <w:r w:rsidR="00174201" w:rsidRPr="00D00F9C">
          <w:rPr>
            <w:rFonts w:ascii="Arial" w:eastAsia="Calibri" w:hAnsi="Arial" w:cs="Arial"/>
            <w:sz w:val="20"/>
            <w:lang w:val="es-MX"/>
          </w:rPr>
          <w:t>, generando</w:t>
        </w:r>
      </w:ins>
      <w:del w:id="96" w:author="Juan Pablo Ochoa" w:date="2020-08-21T17:10:00Z">
        <w:r w:rsidRPr="00D00F9C" w:rsidDel="00174201">
          <w:rPr>
            <w:rFonts w:ascii="Arial" w:eastAsia="Calibri" w:hAnsi="Arial" w:cs="Arial"/>
            <w:sz w:val="20"/>
            <w:lang w:val="es-MX"/>
          </w:rPr>
          <w:delText>. Y esto pueda generar</w:delText>
        </w:r>
      </w:del>
      <w:r w:rsidRPr="00D00F9C">
        <w:rPr>
          <w:rFonts w:ascii="Arial" w:eastAsia="Calibri" w:hAnsi="Arial" w:cs="Arial"/>
          <w:sz w:val="20"/>
          <w:lang w:val="es-MX"/>
        </w:rPr>
        <w:t xml:space="preserve"> mejores rendimientos a los accionistas</w:t>
      </w:r>
      <w:ins w:id="97" w:author="Juan Pablo Ochoa" w:date="2020-08-21T17:10:00Z">
        <w:r w:rsidR="00174201" w:rsidRPr="00D00F9C">
          <w:rPr>
            <w:rFonts w:ascii="Arial" w:eastAsia="Calibri" w:hAnsi="Arial" w:cs="Arial"/>
            <w:sz w:val="20"/>
            <w:lang w:val="es-MX"/>
          </w:rPr>
          <w:t xml:space="preserve"> de ACTUR</w:t>
        </w:r>
      </w:ins>
      <w:r w:rsidRPr="00D00F9C">
        <w:rPr>
          <w:rFonts w:ascii="Arial" w:eastAsia="Calibri" w:hAnsi="Arial" w:cs="Arial"/>
          <w:sz w:val="20"/>
          <w:lang w:val="es-MX"/>
        </w:rPr>
        <w:t>.</w:t>
      </w:r>
    </w:p>
    <w:p w14:paraId="7E3BD0B9" w14:textId="57C33B9F" w:rsidR="00831BDF" w:rsidRPr="00D00F9C" w:rsidRDefault="00831BDF" w:rsidP="00D778C9">
      <w:pPr>
        <w:autoSpaceDE w:val="0"/>
        <w:autoSpaceDN w:val="0"/>
        <w:adjustRightInd w:val="0"/>
        <w:spacing w:before="0" w:after="0"/>
        <w:ind w:left="360"/>
        <w:jc w:val="both"/>
        <w:rPr>
          <w:rFonts w:ascii="Arial" w:eastAsia="Calibri" w:hAnsi="Arial" w:cs="Arial"/>
          <w:sz w:val="20"/>
          <w:lang w:val="es-MX"/>
        </w:rPr>
      </w:pPr>
    </w:p>
    <w:p w14:paraId="77D32AAF" w14:textId="0A7FBAD4" w:rsidR="00831BDF" w:rsidRPr="00D00F9C" w:rsidRDefault="00831BDF" w:rsidP="00D778C9">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
        <w:t>Durante la mesa de trabajo se tocaron casos de exitó en la zona como se menciona en la Ficha Proporcionada al IPEJAL de fecha 12 de mayo de 2020. Los ejemplos que se platicaron fueron Mandarina, Punta Mita y Mayakoba.</w:t>
      </w:r>
    </w:p>
    <w:p w14:paraId="612F0026" w14:textId="6325A74A" w:rsidR="00831BDF" w:rsidRPr="00D00F9C" w:rsidRDefault="00831BDF" w:rsidP="00D778C9">
      <w:pPr>
        <w:autoSpaceDE w:val="0"/>
        <w:autoSpaceDN w:val="0"/>
        <w:adjustRightInd w:val="0"/>
        <w:spacing w:before="0" w:after="0"/>
        <w:ind w:left="360"/>
        <w:jc w:val="both"/>
        <w:rPr>
          <w:rFonts w:ascii="Arial" w:eastAsia="Calibri" w:hAnsi="Arial" w:cs="Arial"/>
          <w:sz w:val="20"/>
          <w:lang w:val="es-MX"/>
        </w:rPr>
      </w:pPr>
    </w:p>
    <w:p w14:paraId="368FBAE5" w14:textId="3C257BB0" w:rsidR="00831BDF" w:rsidRPr="00D00F9C" w:rsidRDefault="00831BDF" w:rsidP="00D778C9">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Change w:id="98" w:author="Dirección Xala" w:date="2020-08-24T09:43:00Z">
            <w:rPr>
              <w:rFonts w:asciiTheme="minorHAnsi" w:eastAsia="Calibri" w:hAnsiTheme="minorHAnsi" w:cs="Arial"/>
              <w:szCs w:val="24"/>
              <w:highlight w:val="yellow"/>
              <w:lang w:val="es-MX"/>
            </w:rPr>
          </w:rPrChange>
        </w:rPr>
        <w:t>Se destacó la experiencia en Mandarina que es un proyecto que se desarrolló a través de RLH Properties, S.A.B. de C.V. pero el cual fue planeado</w:t>
      </w:r>
      <w:ins w:id="99" w:author="Dirección Xala" w:date="2020-08-24T09:46:00Z">
        <w:r w:rsidR="00894300" w:rsidRPr="00D00F9C">
          <w:rPr>
            <w:rFonts w:ascii="Arial" w:eastAsia="Calibri" w:hAnsi="Arial" w:cs="Arial"/>
            <w:sz w:val="20"/>
            <w:lang w:val="es-MX"/>
          </w:rPr>
          <w:t xml:space="preserve"> y promovido </w:t>
        </w:r>
      </w:ins>
      <w:r w:rsidRPr="00D00F9C">
        <w:rPr>
          <w:rFonts w:ascii="Arial" w:eastAsia="Calibri" w:hAnsi="Arial" w:cs="Arial"/>
          <w:sz w:val="20"/>
          <w:lang w:val="es-MX"/>
          <w:rPrChange w:id="100" w:author="Dirección Xala" w:date="2020-08-24T09:43:00Z">
            <w:rPr>
              <w:rFonts w:asciiTheme="minorHAnsi" w:eastAsia="Calibri" w:hAnsiTheme="minorHAnsi" w:cs="Arial"/>
              <w:szCs w:val="24"/>
              <w:highlight w:val="yellow"/>
              <w:lang w:val="es-MX"/>
            </w:rPr>
          </w:rPrChange>
        </w:rPr>
        <w:t xml:space="preserve"> por el management actual de ACTUR a través de su advisor.</w:t>
      </w:r>
    </w:p>
    <w:p w14:paraId="6E26DA2F" w14:textId="638D2359" w:rsidR="00831BDF" w:rsidRPr="00D00F9C" w:rsidRDefault="00831BDF" w:rsidP="00D778C9">
      <w:pPr>
        <w:autoSpaceDE w:val="0"/>
        <w:autoSpaceDN w:val="0"/>
        <w:adjustRightInd w:val="0"/>
        <w:spacing w:before="0" w:after="0"/>
        <w:ind w:left="360"/>
        <w:jc w:val="both"/>
        <w:rPr>
          <w:rFonts w:ascii="Arial" w:eastAsia="Calibri" w:hAnsi="Arial" w:cs="Arial"/>
          <w:sz w:val="20"/>
          <w:lang w:val="es-MX"/>
        </w:rPr>
      </w:pPr>
    </w:p>
    <w:p w14:paraId="38920B4A" w14:textId="77777777" w:rsidR="00831BDF" w:rsidRPr="00D00F9C" w:rsidRDefault="00831BDF" w:rsidP="00D778C9">
      <w:pPr>
        <w:autoSpaceDE w:val="0"/>
        <w:autoSpaceDN w:val="0"/>
        <w:adjustRightInd w:val="0"/>
        <w:spacing w:before="0" w:after="0"/>
        <w:ind w:left="360"/>
        <w:jc w:val="both"/>
        <w:rPr>
          <w:rFonts w:ascii="Arial" w:eastAsia="Calibri" w:hAnsi="Arial" w:cs="Arial"/>
          <w:sz w:val="20"/>
          <w:lang w:val="es-MX"/>
        </w:rPr>
      </w:pPr>
    </w:p>
    <w:p w14:paraId="6E01EAB9" w14:textId="69F1A7F5" w:rsidR="00831BDF" w:rsidRPr="00D00F9C" w:rsidRDefault="00831BDF" w:rsidP="00D778C9">
      <w:pPr>
        <w:pStyle w:val="Prrafodelista"/>
        <w:numPr>
          <w:ilvl w:val="0"/>
          <w:numId w:val="9"/>
        </w:numPr>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Fecha de pago del monto acordado por la venta de las acciones de RLH Properties.</w:t>
      </w:r>
    </w:p>
    <w:p w14:paraId="76C541C2" w14:textId="24C12B0D" w:rsidR="00831BDF" w:rsidRPr="00D00F9C" w:rsidRDefault="00831BDF" w:rsidP="00D778C9">
      <w:pPr>
        <w:autoSpaceDE w:val="0"/>
        <w:autoSpaceDN w:val="0"/>
        <w:adjustRightInd w:val="0"/>
        <w:spacing w:before="0" w:after="0"/>
        <w:jc w:val="both"/>
        <w:rPr>
          <w:rFonts w:ascii="Arial" w:eastAsia="Calibri" w:hAnsi="Arial" w:cs="Arial"/>
          <w:b/>
          <w:bCs/>
          <w:sz w:val="20"/>
          <w:lang w:val="es-MX"/>
        </w:rPr>
      </w:pPr>
    </w:p>
    <w:p w14:paraId="219D5DDA" w14:textId="530832E3" w:rsidR="00831BDF" w:rsidRPr="00D00F9C" w:rsidRDefault="00CC2C36" w:rsidP="00D778C9">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
        <w:t>Lo que se mencion</w:t>
      </w:r>
      <w:ins w:id="101" w:author="Juan Pablo Ochoa" w:date="2020-08-21T16:38:00Z">
        <w:r w:rsidR="00536F7E" w:rsidRPr="00D00F9C">
          <w:rPr>
            <w:rFonts w:ascii="Arial" w:eastAsia="Calibri" w:hAnsi="Arial" w:cs="Arial"/>
            <w:sz w:val="20"/>
            <w:lang w:val="es-MX"/>
          </w:rPr>
          <w:t>ó</w:t>
        </w:r>
      </w:ins>
      <w:del w:id="102" w:author="Juan Pablo Ochoa" w:date="2020-08-21T16:38:00Z">
        <w:r w:rsidRPr="00D00F9C" w:rsidDel="00536F7E">
          <w:rPr>
            <w:rFonts w:ascii="Arial" w:eastAsia="Calibri" w:hAnsi="Arial" w:cs="Arial"/>
            <w:sz w:val="20"/>
            <w:lang w:val="es-MX"/>
          </w:rPr>
          <w:delText>o</w:delText>
        </w:r>
      </w:del>
      <w:r w:rsidRPr="00D00F9C">
        <w:rPr>
          <w:rFonts w:ascii="Arial" w:eastAsia="Calibri" w:hAnsi="Arial" w:cs="Arial"/>
          <w:sz w:val="20"/>
          <w:lang w:val="es-MX"/>
        </w:rPr>
        <w:t xml:space="preserve"> en la mesa de trabajo es que una vez </w:t>
      </w:r>
      <w:del w:id="103" w:author="Juan Pablo Ochoa" w:date="2020-08-21T16:39:00Z">
        <w:r w:rsidRPr="00D00F9C" w:rsidDel="00536F7E">
          <w:rPr>
            <w:rFonts w:ascii="Arial" w:eastAsia="Calibri" w:hAnsi="Arial" w:cs="Arial"/>
            <w:sz w:val="20"/>
            <w:lang w:val="es-MX"/>
          </w:rPr>
          <w:delText>que se</w:delText>
        </w:r>
      </w:del>
      <w:del w:id="104" w:author="Juan Pablo Ochoa" w:date="2020-08-21T16:38:00Z">
        <w:r w:rsidRPr="00D00F9C" w:rsidDel="00536F7E">
          <w:rPr>
            <w:rFonts w:ascii="Arial" w:eastAsia="Calibri" w:hAnsi="Arial" w:cs="Arial"/>
            <w:sz w:val="20"/>
            <w:lang w:val="es-MX"/>
          </w:rPr>
          <w:delText xml:space="preserve"> obtuvieran </w:delText>
        </w:r>
      </w:del>
      <w:r w:rsidRPr="00D00F9C">
        <w:rPr>
          <w:rFonts w:ascii="Arial" w:eastAsia="Calibri" w:hAnsi="Arial" w:cs="Arial"/>
          <w:sz w:val="20"/>
          <w:lang w:val="es-MX"/>
        </w:rPr>
        <w:t xml:space="preserve">firmada el acta de asamblea general extraordinaria y ordinaria de accionistas por parte de todos los accionistas y la misma estuviera </w:t>
      </w:r>
      <w:del w:id="105" w:author="Juan Pablo Ochoa" w:date="2020-08-21T16:41:00Z">
        <w:r w:rsidRPr="00D00F9C" w:rsidDel="00536F7E">
          <w:rPr>
            <w:rFonts w:ascii="Arial" w:eastAsia="Calibri" w:hAnsi="Arial" w:cs="Arial"/>
            <w:sz w:val="20"/>
            <w:lang w:val="es-MX"/>
          </w:rPr>
          <w:delText xml:space="preserve">debidamente </w:delText>
        </w:r>
      </w:del>
      <w:del w:id="106" w:author="Juan Pablo Ochoa" w:date="2020-08-21T16:39:00Z">
        <w:r w:rsidRPr="00D00F9C" w:rsidDel="00536F7E">
          <w:rPr>
            <w:rFonts w:ascii="Arial" w:eastAsia="Calibri" w:hAnsi="Arial" w:cs="Arial"/>
            <w:sz w:val="20"/>
            <w:lang w:val="es-MX"/>
          </w:rPr>
          <w:delText>protocolarizada</w:delText>
        </w:r>
      </w:del>
      <w:ins w:id="107" w:author="Juan Pablo Ochoa" w:date="2020-08-21T16:39:00Z">
        <w:r w:rsidR="00536F7E" w:rsidRPr="00D00F9C">
          <w:rPr>
            <w:rFonts w:ascii="Arial" w:eastAsia="Calibri" w:hAnsi="Arial" w:cs="Arial"/>
            <w:sz w:val="20"/>
            <w:lang w:val="es-MX"/>
          </w:rPr>
          <w:t>protocolizada</w:t>
        </w:r>
      </w:ins>
      <w:r w:rsidRPr="00D00F9C">
        <w:rPr>
          <w:rFonts w:ascii="Arial" w:eastAsia="Calibri" w:hAnsi="Arial" w:cs="Arial"/>
          <w:sz w:val="20"/>
          <w:lang w:val="es-MX"/>
        </w:rPr>
        <w:t xml:space="preserve"> se procedería a la devolución del monto de la primer</w:t>
      </w:r>
      <w:ins w:id="108" w:author="Juan Pablo Ochoa" w:date="2020-08-21T16:42:00Z">
        <w:r w:rsidR="00403116" w:rsidRPr="00D00F9C">
          <w:rPr>
            <w:rFonts w:ascii="Arial" w:eastAsia="Calibri" w:hAnsi="Arial" w:cs="Arial"/>
            <w:sz w:val="20"/>
            <w:lang w:val="es-MX"/>
          </w:rPr>
          <w:t>a</w:t>
        </w:r>
      </w:ins>
      <w:r w:rsidRPr="00D00F9C">
        <w:rPr>
          <w:rFonts w:ascii="Arial" w:eastAsia="Calibri" w:hAnsi="Arial" w:cs="Arial"/>
          <w:sz w:val="20"/>
          <w:lang w:val="es-MX"/>
        </w:rPr>
        <w:t xml:space="preserve"> reducción de capital a los accionistas </w:t>
      </w:r>
      <w:ins w:id="109" w:author="Juan Pablo Ochoa" w:date="2020-08-21T16:41:00Z">
        <w:r w:rsidR="00536F7E" w:rsidRPr="00D00F9C">
          <w:rPr>
            <w:rFonts w:ascii="Arial" w:eastAsia="Calibri" w:hAnsi="Arial" w:cs="Arial"/>
            <w:sz w:val="20"/>
            <w:lang w:val="es-MX"/>
          </w:rPr>
          <w:t xml:space="preserve">y que; </w:t>
        </w:r>
      </w:ins>
      <w:r w:rsidRPr="00D00F9C">
        <w:rPr>
          <w:rFonts w:ascii="Arial" w:eastAsia="Calibri" w:hAnsi="Arial" w:cs="Arial"/>
          <w:sz w:val="20"/>
          <w:lang w:val="es-MX"/>
        </w:rPr>
        <w:t>la fecha estimada de pago sería finales de julio de 2020.</w:t>
      </w:r>
    </w:p>
    <w:p w14:paraId="6896EF90" w14:textId="01714F2B" w:rsidR="00CC2C36" w:rsidRPr="00D00F9C" w:rsidRDefault="00CC2C36" w:rsidP="00D778C9">
      <w:pPr>
        <w:autoSpaceDE w:val="0"/>
        <w:autoSpaceDN w:val="0"/>
        <w:adjustRightInd w:val="0"/>
        <w:spacing w:before="0" w:after="0"/>
        <w:ind w:left="360"/>
        <w:jc w:val="both"/>
        <w:rPr>
          <w:rFonts w:ascii="Arial" w:eastAsia="Calibri" w:hAnsi="Arial" w:cs="Arial"/>
          <w:sz w:val="20"/>
          <w:lang w:val="es-MX"/>
        </w:rPr>
      </w:pPr>
    </w:p>
    <w:p w14:paraId="72F6CEA7" w14:textId="577126D5" w:rsidR="00CC2C36" w:rsidRPr="00D00F9C" w:rsidRDefault="00CC2C36" w:rsidP="00D778C9">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
        <w:t>También</w:t>
      </w:r>
      <w:ins w:id="110" w:author="Juan Pablo Ochoa" w:date="2020-08-21T17:16:00Z">
        <w:r w:rsidR="00E9080E" w:rsidRPr="00D00F9C">
          <w:rPr>
            <w:rFonts w:ascii="Arial" w:eastAsia="Calibri" w:hAnsi="Arial" w:cs="Arial"/>
            <w:sz w:val="20"/>
            <w:lang w:val="es-MX"/>
          </w:rPr>
          <w:t xml:space="preserve"> conforme a lo mencionado anteriormente</w:t>
        </w:r>
      </w:ins>
      <w:r w:rsidRPr="00D00F9C">
        <w:rPr>
          <w:rFonts w:ascii="Arial" w:eastAsia="Calibri" w:hAnsi="Arial" w:cs="Arial"/>
          <w:sz w:val="20"/>
          <w:lang w:val="es-MX"/>
        </w:rPr>
        <w:t xml:space="preserve"> se estipuló que en el caso de la segunda reducción de capital</w:t>
      </w:r>
      <w:ins w:id="111" w:author="Juan Pablo Ochoa" w:date="2020-08-21T17:16:00Z">
        <w:r w:rsidR="00E9080E" w:rsidRPr="00D00F9C">
          <w:rPr>
            <w:rFonts w:ascii="Arial" w:eastAsia="Calibri" w:hAnsi="Arial" w:cs="Arial"/>
            <w:sz w:val="20"/>
            <w:lang w:val="es-MX"/>
          </w:rPr>
          <w:t xml:space="preserve"> el IPEJAL y el FNI cuentan con</w:t>
        </w:r>
      </w:ins>
      <w:del w:id="112" w:author="Juan Pablo Ochoa" w:date="2020-08-21T17:16:00Z">
        <w:r w:rsidRPr="00D00F9C" w:rsidDel="00E9080E">
          <w:rPr>
            <w:rFonts w:ascii="Arial" w:eastAsia="Calibri" w:hAnsi="Arial" w:cs="Arial"/>
            <w:sz w:val="20"/>
            <w:lang w:val="es-MX"/>
          </w:rPr>
          <w:delText xml:space="preserve"> se daría </w:delText>
        </w:r>
      </w:del>
      <w:ins w:id="113" w:author="Juan Pablo Ochoa" w:date="2020-08-21T17:16:00Z">
        <w:r w:rsidR="00E9080E" w:rsidRPr="00D00F9C">
          <w:rPr>
            <w:rFonts w:ascii="Arial" w:eastAsia="Calibri" w:hAnsi="Arial" w:cs="Arial"/>
            <w:sz w:val="20"/>
            <w:lang w:val="es-MX"/>
          </w:rPr>
          <w:t xml:space="preserve"> </w:t>
        </w:r>
      </w:ins>
      <w:r w:rsidRPr="00D00F9C">
        <w:rPr>
          <w:rFonts w:ascii="Arial" w:eastAsia="Calibri" w:hAnsi="Arial" w:cs="Arial"/>
          <w:sz w:val="20"/>
          <w:lang w:val="es-MX"/>
        </w:rPr>
        <w:t xml:space="preserve">un periodo de 120 días después de la asamblea para que </w:t>
      </w:r>
      <w:del w:id="114" w:author="Juan Pablo Ochoa" w:date="2020-08-21T17:16:00Z">
        <w:r w:rsidRPr="00D00F9C" w:rsidDel="00E9080E">
          <w:rPr>
            <w:rFonts w:ascii="Arial" w:eastAsia="Calibri" w:hAnsi="Arial" w:cs="Arial"/>
            <w:sz w:val="20"/>
            <w:lang w:val="es-MX"/>
          </w:rPr>
          <w:delText xml:space="preserve">tanto el IPEJAL como el FNI </w:delText>
        </w:r>
      </w:del>
      <w:r w:rsidRPr="00D00F9C">
        <w:rPr>
          <w:rFonts w:ascii="Arial" w:eastAsia="Calibri" w:hAnsi="Arial" w:cs="Arial"/>
          <w:sz w:val="20"/>
          <w:lang w:val="es-MX"/>
        </w:rPr>
        <w:t xml:space="preserve">decidan si desean participar en dicha </w:t>
      </w:r>
      <w:ins w:id="115" w:author="Juan Pablo Ochoa" w:date="2020-08-21T16:42:00Z">
        <w:r w:rsidR="00403116" w:rsidRPr="00D00F9C">
          <w:rPr>
            <w:rFonts w:ascii="Arial" w:eastAsia="Calibri" w:hAnsi="Arial" w:cs="Arial"/>
            <w:sz w:val="20"/>
            <w:lang w:val="es-MX"/>
          </w:rPr>
          <w:t xml:space="preserve">segunda </w:t>
        </w:r>
      </w:ins>
      <w:r w:rsidRPr="00D00F9C">
        <w:rPr>
          <w:rFonts w:ascii="Arial" w:eastAsia="Calibri" w:hAnsi="Arial" w:cs="Arial"/>
          <w:sz w:val="20"/>
          <w:lang w:val="es-MX"/>
        </w:rPr>
        <w:t>reducción</w:t>
      </w:r>
      <w:ins w:id="116" w:author="Juan Pablo Ochoa" w:date="2020-08-21T16:42:00Z">
        <w:r w:rsidR="00403116" w:rsidRPr="00D00F9C">
          <w:rPr>
            <w:rFonts w:ascii="Arial" w:eastAsia="Calibri" w:hAnsi="Arial" w:cs="Arial"/>
            <w:sz w:val="20"/>
            <w:lang w:val="es-MX"/>
          </w:rPr>
          <w:t xml:space="preserve"> o </w:t>
        </w:r>
      </w:ins>
      <w:ins w:id="117" w:author="Juan Pablo Ochoa" w:date="2020-08-21T16:43:00Z">
        <w:r w:rsidR="00403116" w:rsidRPr="00D00F9C">
          <w:rPr>
            <w:rFonts w:ascii="Arial" w:eastAsia="Calibri" w:hAnsi="Arial" w:cs="Arial"/>
            <w:sz w:val="20"/>
            <w:lang w:val="es-MX"/>
          </w:rPr>
          <w:t xml:space="preserve">no, para el caso </w:t>
        </w:r>
      </w:ins>
      <w:ins w:id="118" w:author="Juan Pablo Ochoa" w:date="2020-08-21T16:44:00Z">
        <w:r w:rsidR="00403116" w:rsidRPr="00D00F9C">
          <w:rPr>
            <w:rFonts w:ascii="Arial" w:eastAsia="Calibri" w:hAnsi="Arial" w:cs="Arial"/>
            <w:sz w:val="20"/>
            <w:lang w:val="es-MX"/>
          </w:rPr>
          <w:t>de que opten por participar su participación accionaria se vería dil</w:t>
        </w:r>
      </w:ins>
      <w:ins w:id="119" w:author="Juan Pablo Ochoa" w:date="2020-08-21T16:45:00Z">
        <w:r w:rsidR="00403116" w:rsidRPr="00D00F9C">
          <w:rPr>
            <w:rFonts w:ascii="Arial" w:eastAsia="Calibri" w:hAnsi="Arial" w:cs="Arial"/>
            <w:sz w:val="20"/>
            <w:lang w:val="es-MX"/>
          </w:rPr>
          <w:t xml:space="preserve">uida y en el caso que opten en no participar su participación se mantendría de conformidad con la primera reducción y así </w:t>
        </w:r>
      </w:ins>
      <w:ins w:id="120" w:author="Juan Pablo Ochoa" w:date="2020-08-21T16:46:00Z">
        <w:r w:rsidR="00403116" w:rsidRPr="00D00F9C">
          <w:rPr>
            <w:rFonts w:ascii="Arial" w:eastAsia="Calibri" w:hAnsi="Arial" w:cs="Arial"/>
            <w:sz w:val="20"/>
            <w:lang w:val="es-MX"/>
          </w:rPr>
          <w:t>obteniendo recursos adicionales ACTUR para el desarrollo de la Fase I del Proyecto Xala</w:t>
        </w:r>
      </w:ins>
      <w:r w:rsidRPr="00D00F9C">
        <w:rPr>
          <w:rFonts w:ascii="Arial" w:eastAsia="Calibri" w:hAnsi="Arial" w:cs="Arial"/>
          <w:sz w:val="20"/>
          <w:lang w:val="es-MX"/>
        </w:rPr>
        <w:t>.</w:t>
      </w:r>
    </w:p>
    <w:p w14:paraId="3D1BB085" w14:textId="73513E82" w:rsidR="00CC2C36" w:rsidRPr="00D00F9C" w:rsidRDefault="00CC2C36" w:rsidP="00D778C9">
      <w:pPr>
        <w:autoSpaceDE w:val="0"/>
        <w:autoSpaceDN w:val="0"/>
        <w:adjustRightInd w:val="0"/>
        <w:spacing w:before="0" w:after="0"/>
        <w:ind w:left="360"/>
        <w:jc w:val="both"/>
        <w:rPr>
          <w:rFonts w:ascii="Arial" w:eastAsia="Calibri" w:hAnsi="Arial" w:cs="Arial"/>
          <w:sz w:val="20"/>
          <w:lang w:val="es-MX"/>
        </w:rPr>
      </w:pPr>
    </w:p>
    <w:p w14:paraId="5EE26B35" w14:textId="3F2FCB12" w:rsidR="00D00F9C" w:rsidRPr="00D00F9C" w:rsidRDefault="00D00F9C" w:rsidP="00D00F9C">
      <w:pPr>
        <w:autoSpaceDE w:val="0"/>
        <w:autoSpaceDN w:val="0"/>
        <w:adjustRightInd w:val="0"/>
        <w:spacing w:before="0" w:after="0"/>
        <w:jc w:val="both"/>
        <w:rPr>
          <w:rFonts w:ascii="Arial" w:eastAsia="Calibri" w:hAnsi="Arial" w:cs="Arial"/>
          <w:sz w:val="20"/>
          <w:lang w:val="es-MX"/>
        </w:rPr>
      </w:pPr>
    </w:p>
    <w:p w14:paraId="345FCBE0" w14:textId="6E1150BF" w:rsidR="00847F32" w:rsidRPr="00D00F9C" w:rsidRDefault="00847F32" w:rsidP="00D778C9">
      <w:pPr>
        <w:pStyle w:val="Prrafodelista"/>
        <w:numPr>
          <w:ilvl w:val="0"/>
          <w:numId w:val="9"/>
        </w:numPr>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Asuntos varios.</w:t>
      </w:r>
    </w:p>
    <w:p w14:paraId="2953A7A6" w14:textId="12EB9087" w:rsidR="00847F32" w:rsidRPr="00D00F9C" w:rsidRDefault="00847F32" w:rsidP="00D778C9">
      <w:pPr>
        <w:autoSpaceDE w:val="0"/>
        <w:autoSpaceDN w:val="0"/>
        <w:adjustRightInd w:val="0"/>
        <w:spacing w:before="0" w:after="0"/>
        <w:jc w:val="both"/>
        <w:rPr>
          <w:rFonts w:ascii="Arial" w:eastAsia="Calibri" w:hAnsi="Arial" w:cs="Arial"/>
          <w:sz w:val="20"/>
          <w:lang w:val="es-MX"/>
        </w:rPr>
      </w:pPr>
    </w:p>
    <w:p w14:paraId="72145418" w14:textId="1DEEA33A" w:rsidR="00847F32" w:rsidRPr="00D00F9C" w:rsidRDefault="004C274D" w:rsidP="00D778C9">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
        <w:t>B</w:t>
      </w:r>
      <w:ins w:id="121" w:author="Juan Pablo Ochoa" w:date="2020-08-21T17:17:00Z">
        <w:r w:rsidR="00417103" w:rsidRPr="00D00F9C">
          <w:rPr>
            <w:rFonts w:ascii="Arial" w:eastAsia="Calibri" w:hAnsi="Arial" w:cs="Arial"/>
            <w:sz w:val="20"/>
            <w:lang w:val="es-MX"/>
          </w:rPr>
          <w:t>reve resumen de las inversiones del IPEJAL en AC</w:t>
        </w:r>
      </w:ins>
      <w:ins w:id="122" w:author="Juan Pablo Ochoa" w:date="2020-08-21T17:18:00Z">
        <w:r w:rsidR="00417103" w:rsidRPr="00D00F9C">
          <w:rPr>
            <w:rFonts w:ascii="Arial" w:eastAsia="Calibri" w:hAnsi="Arial" w:cs="Arial"/>
            <w:sz w:val="20"/>
            <w:lang w:val="es-MX"/>
          </w:rPr>
          <w:t>TUR con el objeto de resumir a los consejeros del IPEJAL dichos antecedentes.</w:t>
        </w:r>
      </w:ins>
    </w:p>
    <w:p w14:paraId="04FC3663" w14:textId="71C7B63C" w:rsidR="00847F32" w:rsidRDefault="00847F32" w:rsidP="00D778C9">
      <w:pPr>
        <w:autoSpaceDE w:val="0"/>
        <w:autoSpaceDN w:val="0"/>
        <w:adjustRightInd w:val="0"/>
        <w:spacing w:before="0" w:after="0"/>
        <w:ind w:left="360"/>
        <w:jc w:val="both"/>
        <w:rPr>
          <w:rFonts w:ascii="Arial" w:eastAsia="Calibri" w:hAnsi="Arial" w:cs="Arial"/>
          <w:sz w:val="20"/>
          <w:lang w:val="es-MX"/>
        </w:rPr>
      </w:pPr>
    </w:p>
    <w:p w14:paraId="15A71841" w14:textId="044E7369" w:rsidR="00D00F9C" w:rsidRDefault="00D00F9C" w:rsidP="00D778C9">
      <w:pPr>
        <w:autoSpaceDE w:val="0"/>
        <w:autoSpaceDN w:val="0"/>
        <w:adjustRightInd w:val="0"/>
        <w:spacing w:before="0" w:after="0"/>
        <w:ind w:left="360"/>
        <w:jc w:val="both"/>
        <w:rPr>
          <w:rFonts w:ascii="Arial" w:eastAsia="Calibri" w:hAnsi="Arial" w:cs="Arial"/>
          <w:sz w:val="20"/>
          <w:lang w:val="es-MX"/>
        </w:rPr>
      </w:pPr>
    </w:p>
    <w:p w14:paraId="50AE2B75" w14:textId="3DD65A78" w:rsidR="00D00F9C" w:rsidRDefault="00D00F9C" w:rsidP="00D778C9">
      <w:pPr>
        <w:autoSpaceDE w:val="0"/>
        <w:autoSpaceDN w:val="0"/>
        <w:adjustRightInd w:val="0"/>
        <w:spacing w:before="0" w:after="0"/>
        <w:ind w:left="360"/>
        <w:jc w:val="both"/>
        <w:rPr>
          <w:rFonts w:ascii="Arial" w:eastAsia="Calibri" w:hAnsi="Arial" w:cs="Arial"/>
          <w:sz w:val="20"/>
          <w:lang w:val="es-MX"/>
        </w:rPr>
      </w:pPr>
    </w:p>
    <w:p w14:paraId="6359875B" w14:textId="3E79FA46" w:rsidR="00D00F9C" w:rsidRDefault="00D00F9C" w:rsidP="00D778C9">
      <w:pPr>
        <w:autoSpaceDE w:val="0"/>
        <w:autoSpaceDN w:val="0"/>
        <w:adjustRightInd w:val="0"/>
        <w:spacing w:before="0" w:after="0"/>
        <w:ind w:left="360"/>
        <w:jc w:val="both"/>
        <w:rPr>
          <w:rFonts w:ascii="Arial" w:eastAsia="Calibri" w:hAnsi="Arial" w:cs="Arial"/>
          <w:sz w:val="20"/>
          <w:lang w:val="es-MX"/>
        </w:rPr>
      </w:pPr>
    </w:p>
    <w:p w14:paraId="688326B8" w14:textId="2B6DA86E" w:rsidR="00D00F9C" w:rsidRDefault="00D00F9C" w:rsidP="00D778C9">
      <w:pPr>
        <w:autoSpaceDE w:val="0"/>
        <w:autoSpaceDN w:val="0"/>
        <w:adjustRightInd w:val="0"/>
        <w:spacing w:before="0" w:after="0"/>
        <w:ind w:left="360"/>
        <w:jc w:val="both"/>
        <w:rPr>
          <w:rFonts w:ascii="Arial" w:eastAsia="Calibri" w:hAnsi="Arial" w:cs="Arial"/>
          <w:sz w:val="20"/>
          <w:lang w:val="es-MX"/>
        </w:rPr>
      </w:pPr>
    </w:p>
    <w:p w14:paraId="28E346F3" w14:textId="2C5EFC8C" w:rsidR="00D00F9C" w:rsidRDefault="00D00F9C" w:rsidP="00D778C9">
      <w:pPr>
        <w:autoSpaceDE w:val="0"/>
        <w:autoSpaceDN w:val="0"/>
        <w:adjustRightInd w:val="0"/>
        <w:spacing w:before="0" w:after="0"/>
        <w:ind w:left="360"/>
        <w:jc w:val="both"/>
        <w:rPr>
          <w:rFonts w:ascii="Arial" w:eastAsia="Calibri" w:hAnsi="Arial" w:cs="Arial"/>
          <w:sz w:val="20"/>
          <w:lang w:val="es-MX"/>
        </w:rPr>
      </w:pPr>
    </w:p>
    <w:p w14:paraId="530B5BE7" w14:textId="61C982EB" w:rsidR="00D00F9C" w:rsidRDefault="00D00F9C" w:rsidP="00D778C9">
      <w:pPr>
        <w:autoSpaceDE w:val="0"/>
        <w:autoSpaceDN w:val="0"/>
        <w:adjustRightInd w:val="0"/>
        <w:spacing w:before="0" w:after="0"/>
        <w:ind w:left="360"/>
        <w:jc w:val="both"/>
        <w:rPr>
          <w:rFonts w:ascii="Arial" w:eastAsia="Calibri" w:hAnsi="Arial" w:cs="Arial"/>
          <w:sz w:val="20"/>
          <w:lang w:val="es-MX"/>
        </w:rPr>
      </w:pPr>
    </w:p>
    <w:p w14:paraId="0AB065D0" w14:textId="5A043E97" w:rsidR="00D00F9C" w:rsidRDefault="00D00F9C" w:rsidP="00D778C9">
      <w:pPr>
        <w:autoSpaceDE w:val="0"/>
        <w:autoSpaceDN w:val="0"/>
        <w:adjustRightInd w:val="0"/>
        <w:spacing w:before="0" w:after="0"/>
        <w:ind w:left="360"/>
        <w:jc w:val="both"/>
        <w:rPr>
          <w:rFonts w:ascii="Arial" w:eastAsia="Calibri" w:hAnsi="Arial" w:cs="Arial"/>
          <w:sz w:val="20"/>
          <w:lang w:val="es-MX"/>
        </w:rPr>
      </w:pPr>
    </w:p>
    <w:p w14:paraId="6FE2117A" w14:textId="77777777" w:rsidR="00D00F9C" w:rsidRPr="00D00F9C" w:rsidRDefault="00D00F9C" w:rsidP="00D778C9">
      <w:pPr>
        <w:autoSpaceDE w:val="0"/>
        <w:autoSpaceDN w:val="0"/>
        <w:adjustRightInd w:val="0"/>
        <w:spacing w:before="0" w:after="0"/>
        <w:ind w:left="360"/>
        <w:jc w:val="both"/>
        <w:rPr>
          <w:rFonts w:ascii="Arial" w:eastAsia="Calibri" w:hAnsi="Arial" w:cs="Arial"/>
          <w:sz w:val="20"/>
          <w:lang w:val="es-MX"/>
        </w:rPr>
      </w:pPr>
    </w:p>
    <w:p w14:paraId="70987FE5" w14:textId="40369D21" w:rsidR="00847F32" w:rsidRPr="00D00F9C" w:rsidRDefault="00847F32" w:rsidP="00D778C9">
      <w:pPr>
        <w:pStyle w:val="Prrafodelista"/>
        <w:numPr>
          <w:ilvl w:val="0"/>
          <w:numId w:val="9"/>
        </w:numPr>
        <w:autoSpaceDE w:val="0"/>
        <w:autoSpaceDN w:val="0"/>
        <w:adjustRightInd w:val="0"/>
        <w:spacing w:before="0" w:after="0"/>
        <w:jc w:val="both"/>
        <w:rPr>
          <w:rFonts w:ascii="Arial" w:eastAsia="Calibri" w:hAnsi="Arial" w:cs="Arial"/>
          <w:b/>
          <w:bCs/>
          <w:sz w:val="20"/>
          <w:lang w:val="es-MX"/>
        </w:rPr>
      </w:pPr>
      <w:r w:rsidRPr="00D00F9C">
        <w:rPr>
          <w:rFonts w:ascii="Arial" w:eastAsia="Calibri" w:hAnsi="Arial" w:cs="Arial"/>
          <w:b/>
          <w:bCs/>
          <w:sz w:val="20"/>
          <w:lang w:val="es-MX"/>
        </w:rPr>
        <w:t>Clausura de la Mesa de Trabajo</w:t>
      </w:r>
    </w:p>
    <w:p w14:paraId="0E75926C" w14:textId="77777777" w:rsidR="00CC2C36" w:rsidRPr="00D00F9C" w:rsidRDefault="00CC2C36" w:rsidP="00D778C9">
      <w:pPr>
        <w:autoSpaceDE w:val="0"/>
        <w:autoSpaceDN w:val="0"/>
        <w:adjustRightInd w:val="0"/>
        <w:spacing w:before="0" w:after="0"/>
        <w:ind w:left="360"/>
        <w:jc w:val="both"/>
        <w:rPr>
          <w:rFonts w:ascii="Arial" w:eastAsia="Calibri" w:hAnsi="Arial" w:cs="Arial"/>
          <w:sz w:val="20"/>
          <w:lang w:val="es-MX"/>
        </w:rPr>
      </w:pPr>
    </w:p>
    <w:p w14:paraId="3BC2D7F5" w14:textId="5278789D" w:rsidR="00D778C9" w:rsidRPr="00D00F9C" w:rsidRDefault="00847F32" w:rsidP="00D00F9C">
      <w:pPr>
        <w:autoSpaceDE w:val="0"/>
        <w:autoSpaceDN w:val="0"/>
        <w:adjustRightInd w:val="0"/>
        <w:spacing w:before="0" w:after="0"/>
        <w:ind w:left="360"/>
        <w:jc w:val="both"/>
        <w:rPr>
          <w:rFonts w:ascii="Arial" w:eastAsia="Calibri" w:hAnsi="Arial" w:cs="Arial"/>
          <w:sz w:val="20"/>
          <w:lang w:val="es-MX"/>
        </w:rPr>
      </w:pPr>
      <w:r w:rsidRPr="00D00F9C">
        <w:rPr>
          <w:rFonts w:ascii="Arial" w:eastAsia="Calibri" w:hAnsi="Arial" w:cs="Arial"/>
          <w:sz w:val="20"/>
          <w:lang w:val="es-MX"/>
        </w:rPr>
        <w:t xml:space="preserve">Se dio por concluida la mesa de trabajo </w:t>
      </w:r>
      <w:ins w:id="123" w:author="Juan Pablo Ochoa" w:date="2020-08-21T17:18:00Z">
        <w:r w:rsidR="00C90DCD" w:rsidRPr="00D00F9C">
          <w:rPr>
            <w:rFonts w:ascii="Arial" w:eastAsia="Calibri" w:hAnsi="Arial" w:cs="Arial"/>
            <w:sz w:val="20"/>
            <w:lang w:val="es-MX"/>
          </w:rPr>
          <w:t xml:space="preserve">una vez que el señor Ricardo Santa Cruz Mahoney expuso </w:t>
        </w:r>
      </w:ins>
      <w:ins w:id="124" w:author="Juan Pablo Ochoa" w:date="2020-08-21T17:19:00Z">
        <w:r w:rsidR="00C90DCD" w:rsidRPr="00D00F9C">
          <w:rPr>
            <w:rFonts w:ascii="Arial" w:eastAsia="Calibri" w:hAnsi="Arial" w:cs="Arial"/>
            <w:sz w:val="20"/>
            <w:lang w:val="es-MX"/>
          </w:rPr>
          <w:t>a los miembros del comité del IPEJAL los puntos contenidos en el Orden del Día y resolvió las dudas respectivas a dichos miembros.</w:t>
        </w:r>
      </w:ins>
    </w:p>
    <w:p w14:paraId="5D078E79" w14:textId="1B70AD2A" w:rsidR="00D778C9" w:rsidRPr="00D00F9C" w:rsidRDefault="00D778C9" w:rsidP="00D778C9">
      <w:pPr>
        <w:spacing w:after="0"/>
        <w:jc w:val="both"/>
        <w:rPr>
          <w:rFonts w:ascii="Arial" w:hAnsi="Arial" w:cs="Arial"/>
          <w:sz w:val="20"/>
          <w:lang w:val="es-MX"/>
        </w:rPr>
      </w:pPr>
      <w:r w:rsidRPr="00D00F9C">
        <w:rPr>
          <w:rFonts w:ascii="Arial" w:hAnsi="Arial" w:cs="Arial"/>
          <w:sz w:val="20"/>
          <w:lang w:val="es-MX"/>
        </w:rPr>
        <w:t xml:space="preserve">Haciendo notar que la información financiera y corporativa que aquí se comparte de las demás partes involucradas en la propuesta, debe ser considerada como información sensible y privada, por lo que su tratamiento debe darse únicamente de manera interna a la entidad a que la que va dirigida, esto es, el Instituto de Pensiones del Estado de Jalisco. Ya que cualquier transmisión, divulgación o uso indebido de la misma a ente o persona distinta a la entidad a la que va dirigida deberá hacerse previa autorización y consentimiento de quien la proporcionó. </w:t>
      </w:r>
    </w:p>
    <w:p w14:paraId="05F18D01" w14:textId="09557EED" w:rsidR="00D778C9" w:rsidRPr="00D00F9C" w:rsidRDefault="004C274D" w:rsidP="00D778C9">
      <w:pPr>
        <w:spacing w:after="0"/>
        <w:jc w:val="both"/>
        <w:rPr>
          <w:rFonts w:ascii="Arial" w:hAnsi="Arial" w:cs="Arial"/>
          <w:sz w:val="20"/>
          <w:lang w:val="es-MX"/>
        </w:rPr>
      </w:pPr>
      <w:r w:rsidRPr="00D00F9C">
        <w:rPr>
          <w:rFonts w:ascii="Arial" w:hAnsi="Arial" w:cs="Arial"/>
          <w:sz w:val="20"/>
          <w:lang w:val="es-MX"/>
        </w:rPr>
        <w:t>N</w:t>
      </w:r>
      <w:r w:rsidR="00D778C9" w:rsidRPr="00D00F9C">
        <w:rPr>
          <w:rFonts w:ascii="Arial" w:hAnsi="Arial" w:cs="Arial"/>
          <w:sz w:val="20"/>
          <w:lang w:val="es-MX"/>
        </w:rPr>
        <w:t xml:space="preserve">o habiendo más temas que tratar, se da por concluida la </w:t>
      </w:r>
      <w:r w:rsidRPr="00D00F9C">
        <w:rPr>
          <w:rFonts w:ascii="Arial" w:hAnsi="Arial" w:cs="Arial"/>
          <w:sz w:val="20"/>
          <w:lang w:val="es-MX"/>
        </w:rPr>
        <w:t>mesa de trabajo</w:t>
      </w:r>
      <w:r w:rsidR="00D778C9" w:rsidRPr="00D00F9C">
        <w:rPr>
          <w:rFonts w:ascii="Arial" w:hAnsi="Arial" w:cs="Arial"/>
          <w:sz w:val="20"/>
          <w:lang w:val="es-MX"/>
        </w:rPr>
        <w:t xml:space="preserve"> del Consejo Directivo del Instituto de Pensiones del Estado de Jalisco, siendo las 11:00 once</w:t>
      </w:r>
      <w:r w:rsidRPr="00D00F9C">
        <w:rPr>
          <w:rFonts w:ascii="Arial" w:hAnsi="Arial" w:cs="Arial"/>
          <w:sz w:val="20"/>
          <w:lang w:val="es-MX"/>
        </w:rPr>
        <w:t xml:space="preserve"> horas del día 07 siete de julio 2020</w:t>
      </w:r>
      <w:r w:rsidR="00D778C9" w:rsidRPr="00D00F9C">
        <w:rPr>
          <w:rFonts w:ascii="Arial" w:hAnsi="Arial" w:cs="Arial"/>
          <w:sz w:val="20"/>
          <w:lang w:val="es-MX"/>
        </w:rPr>
        <w:t xml:space="preserve"> dos mil </w:t>
      </w:r>
      <w:r w:rsidRPr="00D00F9C">
        <w:rPr>
          <w:rFonts w:ascii="Arial" w:hAnsi="Arial" w:cs="Arial"/>
          <w:sz w:val="20"/>
          <w:lang w:val="es-MX"/>
        </w:rPr>
        <w:t>veinte</w:t>
      </w:r>
      <w:r w:rsidR="00D778C9" w:rsidRPr="00D00F9C">
        <w:rPr>
          <w:rFonts w:ascii="Arial" w:hAnsi="Arial" w:cs="Arial"/>
          <w:sz w:val="20"/>
          <w:lang w:val="es-MX"/>
        </w:rPr>
        <w:t>.</w:t>
      </w: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D778C9" w:rsidRPr="00D00F9C" w14:paraId="0B3BA5D7" w14:textId="77777777" w:rsidTr="00583CB8">
        <w:tc>
          <w:tcPr>
            <w:tcW w:w="4414" w:type="dxa"/>
          </w:tcPr>
          <w:p w14:paraId="1EBB190F" w14:textId="77777777" w:rsidR="00D778C9" w:rsidRPr="00D00F9C" w:rsidRDefault="00D778C9" w:rsidP="00583CB8">
            <w:pPr>
              <w:spacing w:after="0"/>
              <w:rPr>
                <w:rFonts w:ascii="Arial" w:hAnsi="Arial" w:cs="Arial"/>
                <w:b/>
                <w:sz w:val="20"/>
              </w:rPr>
            </w:pPr>
          </w:p>
          <w:p w14:paraId="0ABD290C" w14:textId="77777777" w:rsidR="00D778C9" w:rsidRPr="00D00F9C" w:rsidRDefault="00D778C9" w:rsidP="00583CB8">
            <w:pPr>
              <w:spacing w:after="0"/>
              <w:jc w:val="center"/>
              <w:rPr>
                <w:rFonts w:ascii="Arial" w:hAnsi="Arial" w:cs="Arial"/>
                <w:b/>
                <w:sz w:val="20"/>
              </w:rPr>
            </w:pPr>
          </w:p>
          <w:p w14:paraId="15DC679C" w14:textId="77777777" w:rsidR="00D778C9" w:rsidRPr="00D00F9C" w:rsidRDefault="00D778C9" w:rsidP="00583CB8">
            <w:pPr>
              <w:spacing w:after="0"/>
              <w:rPr>
                <w:rFonts w:ascii="Arial" w:hAnsi="Arial" w:cs="Arial"/>
                <w:b/>
                <w:sz w:val="20"/>
              </w:rPr>
            </w:pPr>
          </w:p>
          <w:p w14:paraId="69181108" w14:textId="5B525159" w:rsidR="00DF2B94" w:rsidRPr="00D00F9C" w:rsidRDefault="00DF2B94" w:rsidP="00583CB8">
            <w:pPr>
              <w:spacing w:after="0"/>
              <w:jc w:val="center"/>
              <w:rPr>
                <w:rFonts w:ascii="Arial" w:hAnsi="Arial" w:cs="Arial"/>
                <w:b/>
                <w:sz w:val="20"/>
              </w:rPr>
            </w:pPr>
            <w:ins w:id="125" w:author="Microsoft Office User" w:date="2020-08-24T22:14:00Z">
              <w:r w:rsidRPr="00D00F9C">
                <w:rPr>
                  <w:rFonts w:ascii="Arial" w:eastAsia="Calibri" w:hAnsi="Arial" w:cs="Arial"/>
                  <w:b/>
                  <w:sz w:val="20"/>
                </w:rPr>
                <w:t>Gloria Judith Ley Angulo</w:t>
              </w:r>
            </w:ins>
          </w:p>
          <w:p w14:paraId="437F92A1" w14:textId="01E92AB5" w:rsidR="00D778C9" w:rsidRPr="00D00F9C" w:rsidRDefault="00DF2B94" w:rsidP="00583CB8">
            <w:pPr>
              <w:spacing w:after="0"/>
              <w:jc w:val="center"/>
              <w:rPr>
                <w:rFonts w:ascii="Arial" w:hAnsi="Arial" w:cs="Arial"/>
                <w:b/>
                <w:sz w:val="20"/>
              </w:rPr>
            </w:pPr>
            <w:r w:rsidRPr="00D00F9C">
              <w:rPr>
                <w:rFonts w:ascii="Arial" w:hAnsi="Arial" w:cs="Arial"/>
                <w:b/>
                <w:sz w:val="20"/>
              </w:rPr>
              <w:t xml:space="preserve">en representación de </w:t>
            </w:r>
          </w:p>
          <w:p w14:paraId="102904DB"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Juan Partida Morales</w:t>
            </w:r>
          </w:p>
          <w:p w14:paraId="10ABFB49"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Presidente</w:t>
            </w:r>
          </w:p>
        </w:tc>
        <w:tc>
          <w:tcPr>
            <w:tcW w:w="4414" w:type="dxa"/>
          </w:tcPr>
          <w:p w14:paraId="30D3DC10" w14:textId="77777777" w:rsidR="00D778C9" w:rsidRPr="00D00F9C" w:rsidRDefault="00D778C9" w:rsidP="00583CB8">
            <w:pPr>
              <w:spacing w:after="0"/>
              <w:rPr>
                <w:rFonts w:ascii="Arial" w:hAnsi="Arial" w:cs="Arial"/>
                <w:b/>
                <w:sz w:val="20"/>
              </w:rPr>
            </w:pPr>
          </w:p>
          <w:p w14:paraId="4AAE22A9" w14:textId="77777777" w:rsidR="00D778C9" w:rsidRPr="00D00F9C" w:rsidRDefault="00D778C9" w:rsidP="00583CB8">
            <w:pPr>
              <w:spacing w:after="0"/>
              <w:jc w:val="center"/>
              <w:rPr>
                <w:rFonts w:ascii="Arial" w:hAnsi="Arial" w:cs="Arial"/>
                <w:b/>
                <w:sz w:val="20"/>
              </w:rPr>
            </w:pPr>
          </w:p>
          <w:p w14:paraId="157486DD" w14:textId="77777777" w:rsidR="00D778C9" w:rsidRPr="00D00F9C" w:rsidRDefault="00D778C9" w:rsidP="00583CB8">
            <w:pPr>
              <w:spacing w:after="0"/>
              <w:jc w:val="center"/>
              <w:rPr>
                <w:rFonts w:ascii="Arial" w:hAnsi="Arial" w:cs="Arial"/>
                <w:b/>
                <w:sz w:val="20"/>
              </w:rPr>
            </w:pPr>
          </w:p>
          <w:p w14:paraId="32667B1E" w14:textId="77777777" w:rsidR="00D778C9" w:rsidRPr="00D00F9C" w:rsidRDefault="00D778C9" w:rsidP="00583CB8">
            <w:pPr>
              <w:spacing w:after="0"/>
              <w:jc w:val="center"/>
              <w:rPr>
                <w:rFonts w:ascii="Arial" w:hAnsi="Arial" w:cs="Arial"/>
                <w:b/>
                <w:sz w:val="20"/>
              </w:rPr>
            </w:pPr>
          </w:p>
          <w:p w14:paraId="208DF588"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Iván Eduardo Argüelles Sánchez</w:t>
            </w:r>
          </w:p>
          <w:p w14:paraId="01112EC3"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Consejero Propietario</w:t>
            </w:r>
          </w:p>
        </w:tc>
      </w:tr>
      <w:tr w:rsidR="00D778C9" w:rsidRPr="00D00F9C" w14:paraId="56593040" w14:textId="77777777" w:rsidTr="00583CB8">
        <w:tc>
          <w:tcPr>
            <w:tcW w:w="4414" w:type="dxa"/>
          </w:tcPr>
          <w:p w14:paraId="0A55E906" w14:textId="77777777" w:rsidR="00D778C9" w:rsidRPr="00D00F9C" w:rsidRDefault="00D778C9" w:rsidP="00583CB8">
            <w:pPr>
              <w:spacing w:after="0"/>
              <w:rPr>
                <w:rFonts w:ascii="Arial" w:hAnsi="Arial" w:cs="Arial"/>
                <w:b/>
                <w:sz w:val="20"/>
              </w:rPr>
            </w:pPr>
          </w:p>
          <w:p w14:paraId="1CD947D6" w14:textId="77777777" w:rsidR="00D778C9" w:rsidRPr="00D00F9C" w:rsidRDefault="00D778C9" w:rsidP="00583CB8">
            <w:pPr>
              <w:spacing w:after="0"/>
              <w:jc w:val="center"/>
              <w:rPr>
                <w:rFonts w:ascii="Arial" w:hAnsi="Arial" w:cs="Arial"/>
                <w:b/>
                <w:sz w:val="20"/>
              </w:rPr>
            </w:pPr>
          </w:p>
          <w:p w14:paraId="56A5A4DC" w14:textId="77777777" w:rsidR="00D778C9" w:rsidRPr="00D00F9C" w:rsidRDefault="00D778C9" w:rsidP="00583CB8">
            <w:pPr>
              <w:spacing w:after="0"/>
              <w:jc w:val="center"/>
              <w:rPr>
                <w:rFonts w:ascii="Arial" w:hAnsi="Arial" w:cs="Arial"/>
                <w:b/>
                <w:sz w:val="20"/>
              </w:rPr>
            </w:pPr>
          </w:p>
          <w:p w14:paraId="7C6E162B" w14:textId="26557C6A" w:rsidR="00DF2B94" w:rsidRPr="00D00F9C" w:rsidRDefault="00DF2B94" w:rsidP="00583CB8">
            <w:pPr>
              <w:spacing w:after="0"/>
              <w:jc w:val="center"/>
              <w:rPr>
                <w:rFonts w:ascii="Arial" w:hAnsi="Arial" w:cs="Arial"/>
                <w:b/>
                <w:sz w:val="20"/>
              </w:rPr>
            </w:pPr>
            <w:ins w:id="126" w:author="Microsoft Office User" w:date="2020-08-24T22:15:00Z">
              <w:r w:rsidRPr="00D00F9C">
                <w:rPr>
                  <w:rFonts w:ascii="Arial" w:eastAsia="Calibri" w:hAnsi="Arial" w:cs="Arial"/>
                  <w:b/>
                  <w:sz w:val="20"/>
                </w:rPr>
                <w:t>Joel Guzman Camarena</w:t>
              </w:r>
            </w:ins>
          </w:p>
          <w:p w14:paraId="2BB27263" w14:textId="453AD0EE" w:rsidR="00D778C9" w:rsidRPr="00D00F9C" w:rsidRDefault="00DF2B94" w:rsidP="00583CB8">
            <w:pPr>
              <w:spacing w:after="0"/>
              <w:jc w:val="center"/>
              <w:rPr>
                <w:rFonts w:ascii="Arial" w:hAnsi="Arial" w:cs="Arial"/>
                <w:b/>
                <w:sz w:val="20"/>
              </w:rPr>
            </w:pPr>
            <w:r w:rsidRPr="00D00F9C">
              <w:rPr>
                <w:rFonts w:ascii="Arial" w:hAnsi="Arial" w:cs="Arial"/>
                <w:b/>
                <w:sz w:val="20"/>
              </w:rPr>
              <w:t>en representación de</w:t>
            </w:r>
          </w:p>
          <w:p w14:paraId="77DB15AE"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Sandra Deyanira Tovar López</w:t>
            </w:r>
          </w:p>
          <w:p w14:paraId="2ADBAC9F"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Consejero Propietario</w:t>
            </w:r>
          </w:p>
        </w:tc>
        <w:tc>
          <w:tcPr>
            <w:tcW w:w="4414" w:type="dxa"/>
          </w:tcPr>
          <w:p w14:paraId="487A25B4" w14:textId="77777777" w:rsidR="00D778C9" w:rsidRPr="00D00F9C" w:rsidRDefault="00D778C9" w:rsidP="00583CB8">
            <w:pPr>
              <w:spacing w:after="0"/>
              <w:jc w:val="center"/>
              <w:rPr>
                <w:rFonts w:ascii="Arial" w:hAnsi="Arial" w:cs="Arial"/>
                <w:b/>
                <w:sz w:val="20"/>
              </w:rPr>
            </w:pPr>
          </w:p>
          <w:p w14:paraId="11055158" w14:textId="77777777" w:rsidR="00D778C9" w:rsidRPr="00D00F9C" w:rsidRDefault="00D778C9" w:rsidP="00583CB8">
            <w:pPr>
              <w:spacing w:after="0"/>
              <w:jc w:val="center"/>
              <w:rPr>
                <w:rFonts w:ascii="Arial" w:hAnsi="Arial" w:cs="Arial"/>
                <w:b/>
                <w:sz w:val="20"/>
              </w:rPr>
            </w:pPr>
          </w:p>
          <w:p w14:paraId="140E667A" w14:textId="77777777" w:rsidR="00D778C9" w:rsidRPr="00D00F9C" w:rsidRDefault="00D778C9" w:rsidP="00583CB8">
            <w:pPr>
              <w:spacing w:after="0"/>
              <w:jc w:val="center"/>
              <w:rPr>
                <w:rFonts w:ascii="Arial" w:hAnsi="Arial" w:cs="Arial"/>
                <w:b/>
                <w:sz w:val="20"/>
              </w:rPr>
            </w:pPr>
          </w:p>
          <w:p w14:paraId="077E1111" w14:textId="658DDF4F" w:rsidR="00D778C9" w:rsidRPr="00D00F9C" w:rsidRDefault="00DF2B94" w:rsidP="00583CB8">
            <w:pPr>
              <w:spacing w:after="0"/>
              <w:jc w:val="center"/>
              <w:rPr>
                <w:rFonts w:ascii="Arial" w:hAnsi="Arial" w:cs="Arial"/>
                <w:b/>
                <w:sz w:val="20"/>
                <w:lang w:val="es-ES_tradnl"/>
              </w:rPr>
            </w:pPr>
            <w:r w:rsidRPr="00D00F9C">
              <w:rPr>
                <w:rFonts w:ascii="Arial" w:hAnsi="Arial" w:cs="Arial"/>
                <w:b/>
                <w:sz w:val="20"/>
                <w:lang w:val="es-ES_tradnl"/>
              </w:rPr>
              <w:t>Luis Alejandro Castillo Arreola</w:t>
            </w:r>
          </w:p>
          <w:p w14:paraId="0EBCCBAB" w14:textId="16C2C1B1" w:rsidR="00DF2B94" w:rsidRPr="00D00F9C" w:rsidRDefault="00DF2B94" w:rsidP="00583CB8">
            <w:pPr>
              <w:spacing w:after="0"/>
              <w:jc w:val="center"/>
              <w:rPr>
                <w:rFonts w:ascii="Arial" w:hAnsi="Arial" w:cs="Arial"/>
                <w:b/>
                <w:sz w:val="20"/>
                <w:lang w:val="es-ES_tradnl"/>
              </w:rPr>
            </w:pPr>
            <w:r w:rsidRPr="00D00F9C">
              <w:rPr>
                <w:rFonts w:ascii="Arial" w:hAnsi="Arial" w:cs="Arial"/>
                <w:b/>
                <w:sz w:val="20"/>
                <w:lang w:val="es-ES_tradnl"/>
              </w:rPr>
              <w:t xml:space="preserve">En representación de </w:t>
            </w:r>
          </w:p>
          <w:p w14:paraId="0A617C3D" w14:textId="736B8383" w:rsidR="00D778C9" w:rsidRPr="00D00F9C" w:rsidRDefault="00DF2B94" w:rsidP="00DF2B94">
            <w:pPr>
              <w:spacing w:after="0"/>
              <w:jc w:val="center"/>
              <w:rPr>
                <w:rFonts w:ascii="Arial" w:hAnsi="Arial" w:cs="Arial"/>
                <w:b/>
                <w:sz w:val="20"/>
              </w:rPr>
            </w:pPr>
            <w:ins w:id="127" w:author="Microsoft Office User" w:date="2020-08-24T22:16:00Z">
              <w:r w:rsidRPr="00D00F9C">
                <w:rPr>
                  <w:rFonts w:ascii="Arial" w:eastAsia="Calibri" w:hAnsi="Arial" w:cs="Arial"/>
                  <w:b/>
                  <w:sz w:val="20"/>
                </w:rPr>
                <w:t>Juan José Hernández Rodríguez</w:t>
              </w:r>
            </w:ins>
          </w:p>
          <w:p w14:paraId="58E7F970" w14:textId="77777777" w:rsidR="00D778C9" w:rsidRPr="00D00F9C" w:rsidRDefault="00D778C9" w:rsidP="00583CB8">
            <w:pPr>
              <w:spacing w:after="0"/>
              <w:jc w:val="center"/>
              <w:rPr>
                <w:rFonts w:ascii="Arial" w:eastAsia="MS Mincho" w:hAnsi="Arial" w:cs="Arial"/>
                <w:b/>
                <w:sz w:val="20"/>
                <w:lang w:val="es-ES_tradnl"/>
              </w:rPr>
            </w:pPr>
            <w:r w:rsidRPr="00D00F9C">
              <w:rPr>
                <w:rFonts w:ascii="Arial" w:hAnsi="Arial" w:cs="Arial"/>
                <w:b/>
                <w:sz w:val="20"/>
              </w:rPr>
              <w:t>Consejero Propietario</w:t>
            </w:r>
          </w:p>
        </w:tc>
      </w:tr>
      <w:tr w:rsidR="00D778C9" w:rsidRPr="00D00F9C" w14:paraId="7F03DC40" w14:textId="77777777" w:rsidTr="00583CB8">
        <w:tc>
          <w:tcPr>
            <w:tcW w:w="4414" w:type="dxa"/>
          </w:tcPr>
          <w:p w14:paraId="369CFD0A" w14:textId="77777777" w:rsidR="00D778C9" w:rsidRPr="00D00F9C" w:rsidRDefault="00D778C9" w:rsidP="00583CB8">
            <w:pPr>
              <w:spacing w:after="0"/>
              <w:jc w:val="center"/>
              <w:rPr>
                <w:rFonts w:ascii="Arial" w:hAnsi="Arial" w:cs="Arial"/>
                <w:b/>
                <w:sz w:val="20"/>
              </w:rPr>
            </w:pPr>
          </w:p>
          <w:p w14:paraId="3FA430CA" w14:textId="77777777" w:rsidR="00D778C9" w:rsidRPr="00D00F9C" w:rsidRDefault="00D778C9" w:rsidP="00583CB8">
            <w:pPr>
              <w:spacing w:after="0"/>
              <w:jc w:val="center"/>
              <w:rPr>
                <w:rFonts w:ascii="Arial" w:hAnsi="Arial" w:cs="Arial"/>
                <w:b/>
                <w:sz w:val="20"/>
              </w:rPr>
            </w:pPr>
          </w:p>
          <w:p w14:paraId="18F08C27" w14:textId="77777777" w:rsidR="00D778C9" w:rsidRPr="00D00F9C" w:rsidRDefault="00D778C9" w:rsidP="00583CB8">
            <w:pPr>
              <w:spacing w:after="0"/>
              <w:jc w:val="center"/>
              <w:rPr>
                <w:rFonts w:ascii="Arial" w:hAnsi="Arial" w:cs="Arial"/>
                <w:b/>
                <w:sz w:val="20"/>
              </w:rPr>
            </w:pPr>
          </w:p>
          <w:p w14:paraId="5F3D74AE" w14:textId="77777777" w:rsidR="00D778C9" w:rsidRPr="00D00F9C" w:rsidRDefault="00D778C9" w:rsidP="00583CB8">
            <w:pPr>
              <w:spacing w:after="0"/>
              <w:jc w:val="center"/>
              <w:rPr>
                <w:rFonts w:ascii="Arial" w:hAnsi="Arial" w:cs="Arial"/>
                <w:b/>
                <w:sz w:val="20"/>
              </w:rPr>
            </w:pPr>
          </w:p>
          <w:p w14:paraId="53B2201C" w14:textId="77777777" w:rsidR="00D778C9" w:rsidRPr="00D00F9C" w:rsidRDefault="00D778C9" w:rsidP="00583CB8">
            <w:pPr>
              <w:spacing w:after="0"/>
              <w:jc w:val="center"/>
              <w:rPr>
                <w:rFonts w:ascii="Arial" w:hAnsi="Arial" w:cs="Arial"/>
                <w:b/>
                <w:sz w:val="20"/>
              </w:rPr>
            </w:pPr>
          </w:p>
          <w:p w14:paraId="7386B766"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Arnoldo Rubio Cárdenas</w:t>
            </w:r>
          </w:p>
          <w:p w14:paraId="1236AD1B" w14:textId="77777777" w:rsidR="00D778C9" w:rsidRPr="00D00F9C" w:rsidRDefault="00D778C9" w:rsidP="00583CB8">
            <w:pPr>
              <w:spacing w:after="0"/>
              <w:jc w:val="center"/>
              <w:rPr>
                <w:rFonts w:ascii="Arial" w:hAnsi="Arial" w:cs="Arial"/>
                <w:b/>
                <w:sz w:val="20"/>
              </w:rPr>
            </w:pPr>
            <w:r w:rsidRPr="00D00F9C">
              <w:rPr>
                <w:rFonts w:ascii="Arial" w:hAnsi="Arial" w:cs="Arial"/>
                <w:b/>
                <w:sz w:val="20"/>
              </w:rPr>
              <w:t>Consejero Propietario</w:t>
            </w:r>
          </w:p>
        </w:tc>
        <w:tc>
          <w:tcPr>
            <w:tcW w:w="4414" w:type="dxa"/>
          </w:tcPr>
          <w:p w14:paraId="569BB1C2" w14:textId="77777777" w:rsidR="00D778C9" w:rsidRPr="00D00F9C" w:rsidRDefault="00D778C9" w:rsidP="00583CB8">
            <w:pPr>
              <w:spacing w:after="0"/>
              <w:jc w:val="center"/>
              <w:rPr>
                <w:rFonts w:ascii="Arial" w:hAnsi="Arial" w:cs="Arial"/>
                <w:b/>
                <w:sz w:val="20"/>
              </w:rPr>
            </w:pPr>
          </w:p>
          <w:p w14:paraId="2DFF4E39" w14:textId="77777777" w:rsidR="00D778C9" w:rsidRPr="00D00F9C" w:rsidRDefault="00D778C9" w:rsidP="00583CB8">
            <w:pPr>
              <w:spacing w:after="0"/>
              <w:jc w:val="center"/>
              <w:rPr>
                <w:rFonts w:ascii="Arial" w:hAnsi="Arial" w:cs="Arial"/>
                <w:b/>
                <w:sz w:val="20"/>
              </w:rPr>
            </w:pPr>
          </w:p>
          <w:p w14:paraId="3668A604" w14:textId="77777777" w:rsidR="00D778C9" w:rsidRPr="00D00F9C" w:rsidRDefault="00D778C9" w:rsidP="00583CB8">
            <w:pPr>
              <w:spacing w:after="0"/>
              <w:jc w:val="center"/>
              <w:rPr>
                <w:rFonts w:ascii="Arial" w:hAnsi="Arial" w:cs="Arial"/>
                <w:b/>
                <w:sz w:val="20"/>
              </w:rPr>
            </w:pPr>
          </w:p>
          <w:p w14:paraId="67B5C1F7" w14:textId="77777777" w:rsidR="00D778C9" w:rsidRPr="00D00F9C" w:rsidRDefault="00D778C9" w:rsidP="00583CB8">
            <w:pPr>
              <w:spacing w:after="0"/>
              <w:jc w:val="center"/>
              <w:rPr>
                <w:rFonts w:ascii="Arial" w:hAnsi="Arial" w:cs="Arial"/>
                <w:b/>
                <w:sz w:val="20"/>
              </w:rPr>
            </w:pPr>
          </w:p>
          <w:p w14:paraId="42DF0AC1" w14:textId="77777777" w:rsidR="00D778C9" w:rsidRPr="00D00F9C" w:rsidRDefault="00D778C9" w:rsidP="00583CB8">
            <w:pPr>
              <w:spacing w:after="0"/>
              <w:jc w:val="center"/>
              <w:rPr>
                <w:rFonts w:ascii="Arial" w:hAnsi="Arial" w:cs="Arial"/>
                <w:b/>
                <w:sz w:val="20"/>
              </w:rPr>
            </w:pPr>
          </w:p>
          <w:p w14:paraId="4334D0F9" w14:textId="6E11610A" w:rsidR="00DF2B94" w:rsidRPr="00D00F9C" w:rsidRDefault="00DF2B94" w:rsidP="00583CB8">
            <w:pPr>
              <w:spacing w:after="0"/>
              <w:jc w:val="center"/>
              <w:rPr>
                <w:rFonts w:ascii="Arial" w:hAnsi="Arial" w:cs="Arial"/>
                <w:b/>
                <w:sz w:val="20"/>
              </w:rPr>
            </w:pPr>
            <w:r w:rsidRPr="00D00F9C">
              <w:rPr>
                <w:rFonts w:ascii="Arial" w:hAnsi="Arial" w:cs="Arial"/>
                <w:b/>
                <w:sz w:val="20"/>
              </w:rPr>
              <w:t>Noé Chávez Luevanos</w:t>
            </w:r>
          </w:p>
          <w:p w14:paraId="4E3C6BE4" w14:textId="2DD0ED85" w:rsidR="00D778C9" w:rsidRPr="00D00F9C" w:rsidRDefault="00D778C9" w:rsidP="00583CB8">
            <w:pPr>
              <w:spacing w:after="0"/>
              <w:jc w:val="center"/>
              <w:rPr>
                <w:rFonts w:ascii="Arial" w:hAnsi="Arial" w:cs="Arial"/>
                <w:b/>
                <w:sz w:val="20"/>
              </w:rPr>
            </w:pPr>
            <w:r w:rsidRPr="00D00F9C">
              <w:rPr>
                <w:rFonts w:ascii="Arial" w:hAnsi="Arial" w:cs="Arial"/>
                <w:b/>
                <w:sz w:val="20"/>
              </w:rPr>
              <w:t>Secretario de Actas</w:t>
            </w:r>
          </w:p>
        </w:tc>
      </w:tr>
    </w:tbl>
    <w:p w14:paraId="395094C4" w14:textId="6B305586" w:rsidR="00BE1D1C" w:rsidRPr="00FB2C9F" w:rsidRDefault="00BE1D1C" w:rsidP="00D778C9">
      <w:pPr>
        <w:autoSpaceDE w:val="0"/>
        <w:autoSpaceDN w:val="0"/>
        <w:adjustRightInd w:val="0"/>
        <w:spacing w:before="0" w:after="0"/>
        <w:ind w:left="360"/>
        <w:jc w:val="both"/>
        <w:rPr>
          <w:rFonts w:ascii="Arial" w:eastAsia="Calibri" w:hAnsi="Arial" w:cs="Arial"/>
          <w:szCs w:val="24"/>
          <w:lang w:val="es-MX"/>
        </w:rPr>
      </w:pPr>
    </w:p>
    <w:p w14:paraId="384DE027" w14:textId="1E9D165B" w:rsidR="00D778C9" w:rsidRPr="00FB2C9F" w:rsidRDefault="00D778C9" w:rsidP="00D778C9">
      <w:pPr>
        <w:autoSpaceDE w:val="0"/>
        <w:autoSpaceDN w:val="0"/>
        <w:adjustRightInd w:val="0"/>
        <w:spacing w:before="0" w:after="0"/>
        <w:ind w:left="360"/>
        <w:jc w:val="both"/>
        <w:rPr>
          <w:rFonts w:ascii="Arial" w:eastAsia="Calibri" w:hAnsi="Arial" w:cs="Arial"/>
          <w:szCs w:val="24"/>
          <w:lang w:val="es-MX"/>
        </w:rPr>
      </w:pPr>
    </w:p>
    <w:p w14:paraId="4AE5281A" w14:textId="77B675C5" w:rsidR="00D778C9" w:rsidRPr="00FB2C9F" w:rsidRDefault="00D778C9" w:rsidP="00D778C9">
      <w:pPr>
        <w:jc w:val="both"/>
        <w:rPr>
          <w:rFonts w:ascii="Arial" w:hAnsi="Arial" w:cs="Arial"/>
          <w:sz w:val="18"/>
          <w:szCs w:val="18"/>
          <w:lang w:val="es-MX"/>
        </w:rPr>
      </w:pPr>
      <w:r w:rsidRPr="00FB2C9F">
        <w:rPr>
          <w:rFonts w:ascii="Arial" w:hAnsi="Arial" w:cs="Arial"/>
          <w:sz w:val="18"/>
          <w:szCs w:val="18"/>
          <w:lang w:val="es-MX"/>
        </w:rPr>
        <w:t>Esta hoja de firmas pertenece al Acta de la Mesa de Trabajo celebrada por el Consejo Directivo del IPEJAL</w:t>
      </w:r>
      <w:r w:rsidR="00DF2B94">
        <w:rPr>
          <w:rFonts w:ascii="Arial" w:hAnsi="Arial" w:cs="Arial"/>
          <w:sz w:val="18"/>
          <w:szCs w:val="18"/>
          <w:lang w:val="es-MX"/>
        </w:rPr>
        <w:t>, el día 07 siete de julio de 2020</w:t>
      </w:r>
      <w:r w:rsidRPr="00FB2C9F">
        <w:rPr>
          <w:rFonts w:ascii="Arial" w:hAnsi="Arial" w:cs="Arial"/>
          <w:sz w:val="18"/>
          <w:szCs w:val="18"/>
          <w:lang w:val="es-MX"/>
        </w:rPr>
        <w:t>.</w:t>
      </w:r>
    </w:p>
    <w:p w14:paraId="0B6F60E7" w14:textId="77777777" w:rsidR="00D778C9" w:rsidRPr="00847F32" w:rsidRDefault="00D778C9" w:rsidP="00D778C9">
      <w:pPr>
        <w:autoSpaceDE w:val="0"/>
        <w:autoSpaceDN w:val="0"/>
        <w:adjustRightInd w:val="0"/>
        <w:spacing w:before="0" w:after="0"/>
        <w:ind w:left="360"/>
        <w:jc w:val="both"/>
        <w:rPr>
          <w:rFonts w:asciiTheme="minorHAnsi" w:eastAsia="Calibri" w:hAnsiTheme="minorHAnsi" w:cs="Arial"/>
          <w:szCs w:val="24"/>
          <w:lang w:val="es-MX"/>
        </w:rPr>
      </w:pPr>
    </w:p>
    <w:sectPr w:rsidR="00D778C9" w:rsidRPr="00847F32" w:rsidSect="00AD251E">
      <w:headerReference w:type="default" r:id="rId19"/>
      <w:footerReference w:type="default" r:id="rId20"/>
      <w:pgSz w:w="12240" w:h="15840"/>
      <w:pgMar w:top="990" w:right="1440" w:bottom="1440" w:left="1440" w:header="270" w:footer="97"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7" w:author="Gonzalez Martinez, Maria del Carmen" w:date="2020-08-31T12:06:00Z" w:initials="GMMdC">
    <w:p w14:paraId="1EC8C5A1" w14:textId="17527FB7" w:rsidR="00CD3099" w:rsidRDefault="00CD3099">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C8C5A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E41BF" w14:textId="77777777" w:rsidR="007A4CA7" w:rsidRDefault="007A4CA7" w:rsidP="00C30F59">
      <w:pPr>
        <w:spacing w:before="0" w:after="0"/>
      </w:pPr>
      <w:r>
        <w:separator/>
      </w:r>
    </w:p>
  </w:endnote>
  <w:endnote w:type="continuationSeparator" w:id="0">
    <w:p w14:paraId="1DA568E4" w14:textId="77777777" w:rsidR="007A4CA7" w:rsidRDefault="007A4CA7" w:rsidP="00C30F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660678"/>
      <w:docPartObj>
        <w:docPartGallery w:val="Page Numbers (Bottom of Page)"/>
        <w:docPartUnique/>
      </w:docPartObj>
    </w:sdtPr>
    <w:sdtEndPr/>
    <w:sdtContent>
      <w:p w14:paraId="5CCFBE97" w14:textId="77777777" w:rsidR="00CA0A9D" w:rsidRDefault="00CA0A9D">
        <w:pPr>
          <w:pStyle w:val="Piedepgina"/>
          <w:jc w:val="right"/>
        </w:pPr>
      </w:p>
      <w:p w14:paraId="22D7869F" w14:textId="5BA5A9CC" w:rsidR="00CA0A9D" w:rsidRDefault="00CA0A9D">
        <w:pPr>
          <w:pStyle w:val="Piedepgina"/>
          <w:jc w:val="right"/>
        </w:pPr>
        <w:r>
          <w:fldChar w:fldCharType="begin"/>
        </w:r>
        <w:r>
          <w:instrText>PAGE   \* MERGEFORMAT</w:instrText>
        </w:r>
        <w:r>
          <w:fldChar w:fldCharType="separate"/>
        </w:r>
        <w:r w:rsidR="00CD3099" w:rsidRPr="00CD3099">
          <w:rPr>
            <w:noProof/>
            <w:lang w:val="es-ES"/>
          </w:rPr>
          <w:t>1</w:t>
        </w:r>
        <w:r>
          <w:fldChar w:fldCharType="end"/>
        </w:r>
      </w:p>
    </w:sdtContent>
  </w:sdt>
  <w:p w14:paraId="78A5FCD3" w14:textId="77777777" w:rsidR="00846864" w:rsidRPr="00807FA0" w:rsidRDefault="00846864">
    <w:pPr>
      <w:pStyle w:val="Piedepgina"/>
      <w:rPr>
        <w:lang w:val="es-MX"/>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01BA4" w14:textId="77777777" w:rsidR="007A4CA7" w:rsidRDefault="007A4CA7" w:rsidP="00C30F59">
      <w:pPr>
        <w:spacing w:before="0" w:after="0"/>
      </w:pPr>
      <w:r>
        <w:separator/>
      </w:r>
    </w:p>
  </w:footnote>
  <w:footnote w:type="continuationSeparator" w:id="0">
    <w:p w14:paraId="1380E7E5" w14:textId="77777777" w:rsidR="007A4CA7" w:rsidRDefault="007A4CA7" w:rsidP="00C30F59">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C0B3A" w14:textId="7393EA52" w:rsidR="00846864" w:rsidRDefault="00846864">
    <w:pPr>
      <w:pStyle w:val="Encabezado"/>
    </w:pPr>
  </w:p>
  <w:p w14:paraId="74E3C2E6" w14:textId="2B9180B7" w:rsidR="0017321F" w:rsidRDefault="0017321F">
    <w:pPr>
      <w:pStyle w:val="Encabezado"/>
    </w:pPr>
  </w:p>
  <w:p w14:paraId="30874F21" w14:textId="51F367AC" w:rsidR="0017321F" w:rsidRDefault="0017321F">
    <w:pPr>
      <w:pStyle w:val="Encabezado"/>
    </w:pPr>
  </w:p>
  <w:p w14:paraId="01DD24A7" w14:textId="79C4E55E" w:rsidR="0017321F" w:rsidRDefault="0017321F">
    <w:pPr>
      <w:pStyle w:val="Encabezado"/>
    </w:pPr>
  </w:p>
  <w:p w14:paraId="28A38717" w14:textId="347414AA" w:rsidR="0017321F" w:rsidRDefault="0017321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A45BE"/>
    <w:multiLevelType w:val="hybridMultilevel"/>
    <w:tmpl w:val="9A2C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96544"/>
    <w:multiLevelType w:val="hybridMultilevel"/>
    <w:tmpl w:val="AC8CFFEC"/>
    <w:lvl w:ilvl="0" w:tplc="4C8E6392">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A46DB8"/>
    <w:multiLevelType w:val="hybridMultilevel"/>
    <w:tmpl w:val="FC340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D57730"/>
    <w:multiLevelType w:val="hybridMultilevel"/>
    <w:tmpl w:val="7E006E2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5D53890"/>
    <w:multiLevelType w:val="hybridMultilevel"/>
    <w:tmpl w:val="35C4F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4D2367"/>
    <w:multiLevelType w:val="hybridMultilevel"/>
    <w:tmpl w:val="2586D0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784660C"/>
    <w:multiLevelType w:val="hybridMultilevel"/>
    <w:tmpl w:val="60BED35E"/>
    <w:lvl w:ilvl="0" w:tplc="82323004">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FC83E3B"/>
    <w:multiLevelType w:val="hybridMultilevel"/>
    <w:tmpl w:val="1542F2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BD9753C"/>
    <w:multiLevelType w:val="hybridMultilevel"/>
    <w:tmpl w:val="DF542790"/>
    <w:lvl w:ilvl="0" w:tplc="A294AA1C">
      <w:start w:val="1"/>
      <w:numFmt w:val="lowerRoman"/>
      <w:lvlText w:val="%1)"/>
      <w:lvlJc w:val="left"/>
      <w:pPr>
        <w:ind w:left="1428" w:hanging="720"/>
      </w:pPr>
    </w:lvl>
    <w:lvl w:ilvl="1" w:tplc="6D2A4F86">
      <w:start w:val="1"/>
      <w:numFmt w:val="lowerLetter"/>
      <w:lvlText w:val="%2."/>
      <w:lvlJc w:val="left"/>
      <w:pPr>
        <w:ind w:left="1788" w:hanging="360"/>
      </w:pPr>
    </w:lvl>
    <w:lvl w:ilvl="2" w:tplc="1654FD70">
      <w:start w:val="1"/>
      <w:numFmt w:val="lowerRoman"/>
      <w:lvlText w:val="%3."/>
      <w:lvlJc w:val="right"/>
      <w:pPr>
        <w:ind w:left="2508" w:hanging="180"/>
      </w:pPr>
    </w:lvl>
    <w:lvl w:ilvl="3" w:tplc="35D4896C">
      <w:start w:val="1"/>
      <w:numFmt w:val="decimal"/>
      <w:lvlText w:val="%4."/>
      <w:lvlJc w:val="left"/>
      <w:pPr>
        <w:ind w:left="3228" w:hanging="360"/>
      </w:pPr>
    </w:lvl>
    <w:lvl w:ilvl="4" w:tplc="8CA64CBE">
      <w:start w:val="1"/>
      <w:numFmt w:val="lowerLetter"/>
      <w:lvlText w:val="%5."/>
      <w:lvlJc w:val="left"/>
      <w:pPr>
        <w:ind w:left="3948" w:hanging="360"/>
      </w:pPr>
    </w:lvl>
    <w:lvl w:ilvl="5" w:tplc="8702CDA4">
      <w:start w:val="1"/>
      <w:numFmt w:val="lowerRoman"/>
      <w:lvlText w:val="%6."/>
      <w:lvlJc w:val="right"/>
      <w:pPr>
        <w:ind w:left="4668" w:hanging="180"/>
      </w:pPr>
    </w:lvl>
    <w:lvl w:ilvl="6" w:tplc="A644237E">
      <w:start w:val="1"/>
      <w:numFmt w:val="decimal"/>
      <w:lvlText w:val="%7."/>
      <w:lvlJc w:val="left"/>
      <w:pPr>
        <w:ind w:left="5388" w:hanging="360"/>
      </w:pPr>
    </w:lvl>
    <w:lvl w:ilvl="7" w:tplc="F41ED588">
      <w:start w:val="1"/>
      <w:numFmt w:val="lowerLetter"/>
      <w:lvlText w:val="%8."/>
      <w:lvlJc w:val="left"/>
      <w:pPr>
        <w:ind w:left="6108" w:hanging="360"/>
      </w:pPr>
    </w:lvl>
    <w:lvl w:ilvl="8" w:tplc="615C5A60">
      <w:start w:val="1"/>
      <w:numFmt w:val="lowerRoman"/>
      <w:lvlText w:val="%9."/>
      <w:lvlJc w:val="right"/>
      <w:pPr>
        <w:ind w:left="6828" w:hanging="180"/>
      </w:pPr>
    </w:lvl>
  </w:abstractNum>
  <w:abstractNum w:abstractNumId="9" w15:restartNumberingAfterBreak="0">
    <w:nsid w:val="7EDA4E58"/>
    <w:multiLevelType w:val="hybridMultilevel"/>
    <w:tmpl w:val="9BFA2F40"/>
    <w:lvl w:ilvl="0" w:tplc="61DA8638">
      <w:numFmt w:val="bullet"/>
      <w:lvlText w:val="-"/>
      <w:lvlJc w:val="left"/>
      <w:pPr>
        <w:ind w:left="720" w:hanging="360"/>
      </w:pPr>
      <w:rPr>
        <w:rFonts w:ascii="Calibri" w:eastAsia="Calibr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9"/>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Office User">
    <w15:presenceInfo w15:providerId="None" w15:userId="Microsoft Office User"/>
  </w15:person>
  <w15:person w15:author="Dirección Xala">
    <w15:presenceInfo w15:providerId="AD" w15:userId="S::direccion@itxala.onmicrosoft.com::22217cc5-78aa-46a3-9e3a-04aea15796c6"/>
  </w15:person>
  <w15:person w15:author="Juan Pablo Ochoa">
    <w15:presenceInfo w15:providerId="None" w15:userId="Juan Pablo Ochoa"/>
  </w15:person>
  <w15:person w15:author="Gonzalez Martinez, Maria del Carmen">
    <w15:presenceInfo w15:providerId="AD" w15:userId="S-1-5-21-2013555627-1172774439-1540833222-18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F59"/>
    <w:rsid w:val="000019C7"/>
    <w:rsid w:val="00003A62"/>
    <w:rsid w:val="00005425"/>
    <w:rsid w:val="0001222E"/>
    <w:rsid w:val="000233CF"/>
    <w:rsid w:val="00023DF7"/>
    <w:rsid w:val="00024770"/>
    <w:rsid w:val="00026377"/>
    <w:rsid w:val="0003025A"/>
    <w:rsid w:val="00030C61"/>
    <w:rsid w:val="00041CC8"/>
    <w:rsid w:val="00053475"/>
    <w:rsid w:val="000536A1"/>
    <w:rsid w:val="00055395"/>
    <w:rsid w:val="00064E6F"/>
    <w:rsid w:val="00070EC3"/>
    <w:rsid w:val="00074EF6"/>
    <w:rsid w:val="0008064A"/>
    <w:rsid w:val="00083FB1"/>
    <w:rsid w:val="000855FB"/>
    <w:rsid w:val="000A4098"/>
    <w:rsid w:val="000A68CD"/>
    <w:rsid w:val="000B0A7E"/>
    <w:rsid w:val="000B2C35"/>
    <w:rsid w:val="000B50BD"/>
    <w:rsid w:val="000B5F0A"/>
    <w:rsid w:val="000C3FA4"/>
    <w:rsid w:val="000D320A"/>
    <w:rsid w:val="000D3FBC"/>
    <w:rsid w:val="000D47B8"/>
    <w:rsid w:val="000E1C72"/>
    <w:rsid w:val="000E373B"/>
    <w:rsid w:val="000F2EA3"/>
    <w:rsid w:val="000F420B"/>
    <w:rsid w:val="001009B5"/>
    <w:rsid w:val="00120F10"/>
    <w:rsid w:val="00131760"/>
    <w:rsid w:val="00141A68"/>
    <w:rsid w:val="00146817"/>
    <w:rsid w:val="00155F26"/>
    <w:rsid w:val="00160693"/>
    <w:rsid w:val="00160BF9"/>
    <w:rsid w:val="001674B2"/>
    <w:rsid w:val="0016750A"/>
    <w:rsid w:val="0017321F"/>
    <w:rsid w:val="00173BD7"/>
    <w:rsid w:val="00174201"/>
    <w:rsid w:val="00175435"/>
    <w:rsid w:val="00180FB9"/>
    <w:rsid w:val="00186032"/>
    <w:rsid w:val="00186F9D"/>
    <w:rsid w:val="001A37C2"/>
    <w:rsid w:val="001B1C96"/>
    <w:rsid w:val="001C3165"/>
    <w:rsid w:val="001C5D1D"/>
    <w:rsid w:val="001C645C"/>
    <w:rsid w:val="001D3A1C"/>
    <w:rsid w:val="001D735F"/>
    <w:rsid w:val="001D76DE"/>
    <w:rsid w:val="001D7B9B"/>
    <w:rsid w:val="001F4C36"/>
    <w:rsid w:val="001F5D97"/>
    <w:rsid w:val="001F6687"/>
    <w:rsid w:val="0020405B"/>
    <w:rsid w:val="00212242"/>
    <w:rsid w:val="00220A5A"/>
    <w:rsid w:val="002276C7"/>
    <w:rsid w:val="00230C16"/>
    <w:rsid w:val="0024294A"/>
    <w:rsid w:val="00242F25"/>
    <w:rsid w:val="00247352"/>
    <w:rsid w:val="00252A30"/>
    <w:rsid w:val="00262B77"/>
    <w:rsid w:val="0028375D"/>
    <w:rsid w:val="00291431"/>
    <w:rsid w:val="002B48AD"/>
    <w:rsid w:val="002C4707"/>
    <w:rsid w:val="002C7C60"/>
    <w:rsid w:val="002D14BC"/>
    <w:rsid w:val="002D60F5"/>
    <w:rsid w:val="002E34DB"/>
    <w:rsid w:val="002E4D2E"/>
    <w:rsid w:val="002E53D8"/>
    <w:rsid w:val="002F37C6"/>
    <w:rsid w:val="002F757E"/>
    <w:rsid w:val="00300438"/>
    <w:rsid w:val="00310D27"/>
    <w:rsid w:val="00331231"/>
    <w:rsid w:val="00336DE8"/>
    <w:rsid w:val="00352A21"/>
    <w:rsid w:val="00354C01"/>
    <w:rsid w:val="0035750D"/>
    <w:rsid w:val="00371C70"/>
    <w:rsid w:val="003920FC"/>
    <w:rsid w:val="0039508A"/>
    <w:rsid w:val="003A137E"/>
    <w:rsid w:val="003A2125"/>
    <w:rsid w:val="003B10E7"/>
    <w:rsid w:val="003B132A"/>
    <w:rsid w:val="003B5B8D"/>
    <w:rsid w:val="003B5D9A"/>
    <w:rsid w:val="003B6F44"/>
    <w:rsid w:val="003C0E8A"/>
    <w:rsid w:val="003C32AB"/>
    <w:rsid w:val="003D3EA5"/>
    <w:rsid w:val="003E0700"/>
    <w:rsid w:val="003E38DE"/>
    <w:rsid w:val="003E5DE7"/>
    <w:rsid w:val="003E6CAA"/>
    <w:rsid w:val="003F02D7"/>
    <w:rsid w:val="00402DB1"/>
    <w:rsid w:val="00403116"/>
    <w:rsid w:val="00407E80"/>
    <w:rsid w:val="00410FAD"/>
    <w:rsid w:val="00414B99"/>
    <w:rsid w:val="00415519"/>
    <w:rsid w:val="00416C05"/>
    <w:rsid w:val="00417103"/>
    <w:rsid w:val="00421C52"/>
    <w:rsid w:val="00425C44"/>
    <w:rsid w:val="00430C68"/>
    <w:rsid w:val="00444602"/>
    <w:rsid w:val="00444C7A"/>
    <w:rsid w:val="00472BD7"/>
    <w:rsid w:val="00473FE0"/>
    <w:rsid w:val="00475077"/>
    <w:rsid w:val="00481D51"/>
    <w:rsid w:val="00486067"/>
    <w:rsid w:val="004862CC"/>
    <w:rsid w:val="004958B1"/>
    <w:rsid w:val="00496BA4"/>
    <w:rsid w:val="0049736A"/>
    <w:rsid w:val="004B1FE0"/>
    <w:rsid w:val="004B2373"/>
    <w:rsid w:val="004B2BD8"/>
    <w:rsid w:val="004B57F0"/>
    <w:rsid w:val="004B650E"/>
    <w:rsid w:val="004B683E"/>
    <w:rsid w:val="004C1C3C"/>
    <w:rsid w:val="004C274D"/>
    <w:rsid w:val="004C7DF0"/>
    <w:rsid w:val="004E0A53"/>
    <w:rsid w:val="004E707A"/>
    <w:rsid w:val="004F24FA"/>
    <w:rsid w:val="004F7E26"/>
    <w:rsid w:val="00510523"/>
    <w:rsid w:val="0051173F"/>
    <w:rsid w:val="005127CF"/>
    <w:rsid w:val="00514C07"/>
    <w:rsid w:val="005156BF"/>
    <w:rsid w:val="00522494"/>
    <w:rsid w:val="0052563C"/>
    <w:rsid w:val="00526282"/>
    <w:rsid w:val="00533DF2"/>
    <w:rsid w:val="00536F7E"/>
    <w:rsid w:val="00543AA1"/>
    <w:rsid w:val="005459C2"/>
    <w:rsid w:val="00545C06"/>
    <w:rsid w:val="00551B0D"/>
    <w:rsid w:val="00560C84"/>
    <w:rsid w:val="00561A6E"/>
    <w:rsid w:val="005640C3"/>
    <w:rsid w:val="00572D42"/>
    <w:rsid w:val="00573C93"/>
    <w:rsid w:val="005754D1"/>
    <w:rsid w:val="00575ACC"/>
    <w:rsid w:val="00575BB1"/>
    <w:rsid w:val="005808F2"/>
    <w:rsid w:val="0059036D"/>
    <w:rsid w:val="005943E6"/>
    <w:rsid w:val="005A3569"/>
    <w:rsid w:val="005B0D10"/>
    <w:rsid w:val="005C128B"/>
    <w:rsid w:val="005D5E17"/>
    <w:rsid w:val="005E1E3D"/>
    <w:rsid w:val="005F05C3"/>
    <w:rsid w:val="005F4EDC"/>
    <w:rsid w:val="00602C30"/>
    <w:rsid w:val="006036B1"/>
    <w:rsid w:val="00607DB2"/>
    <w:rsid w:val="00611563"/>
    <w:rsid w:val="006179E6"/>
    <w:rsid w:val="00617D11"/>
    <w:rsid w:val="00622972"/>
    <w:rsid w:val="0062438B"/>
    <w:rsid w:val="0064008D"/>
    <w:rsid w:val="00642D32"/>
    <w:rsid w:val="00656601"/>
    <w:rsid w:val="006612DF"/>
    <w:rsid w:val="00670048"/>
    <w:rsid w:val="00670C77"/>
    <w:rsid w:val="00672C20"/>
    <w:rsid w:val="00677EAB"/>
    <w:rsid w:val="00690EC5"/>
    <w:rsid w:val="00693000"/>
    <w:rsid w:val="00695771"/>
    <w:rsid w:val="00695DB6"/>
    <w:rsid w:val="006A4A3A"/>
    <w:rsid w:val="006B11CE"/>
    <w:rsid w:val="006C00A0"/>
    <w:rsid w:val="006C4D30"/>
    <w:rsid w:val="006D0BCF"/>
    <w:rsid w:val="006D3322"/>
    <w:rsid w:val="006F4166"/>
    <w:rsid w:val="006F544A"/>
    <w:rsid w:val="006F6A3E"/>
    <w:rsid w:val="00706FAA"/>
    <w:rsid w:val="00712627"/>
    <w:rsid w:val="007138E7"/>
    <w:rsid w:val="00725E17"/>
    <w:rsid w:val="00734534"/>
    <w:rsid w:val="00736C78"/>
    <w:rsid w:val="00742666"/>
    <w:rsid w:val="00746D54"/>
    <w:rsid w:val="00747F7E"/>
    <w:rsid w:val="00750DBE"/>
    <w:rsid w:val="00754F02"/>
    <w:rsid w:val="007609A6"/>
    <w:rsid w:val="00762545"/>
    <w:rsid w:val="00764E4D"/>
    <w:rsid w:val="00766862"/>
    <w:rsid w:val="00774FEE"/>
    <w:rsid w:val="00775BAF"/>
    <w:rsid w:val="0077623E"/>
    <w:rsid w:val="00781A22"/>
    <w:rsid w:val="00783D2D"/>
    <w:rsid w:val="007844F5"/>
    <w:rsid w:val="007854CB"/>
    <w:rsid w:val="007A3B03"/>
    <w:rsid w:val="007A4CA7"/>
    <w:rsid w:val="007B058A"/>
    <w:rsid w:val="007D2CA3"/>
    <w:rsid w:val="007D39AC"/>
    <w:rsid w:val="007E2B31"/>
    <w:rsid w:val="007F39A6"/>
    <w:rsid w:val="007F7D86"/>
    <w:rsid w:val="00803175"/>
    <w:rsid w:val="0080694F"/>
    <w:rsid w:val="00807D8C"/>
    <w:rsid w:val="00807FA0"/>
    <w:rsid w:val="0081065C"/>
    <w:rsid w:val="00813AD7"/>
    <w:rsid w:val="00815DDB"/>
    <w:rsid w:val="00822B4D"/>
    <w:rsid w:val="008247AB"/>
    <w:rsid w:val="00831BDF"/>
    <w:rsid w:val="00835130"/>
    <w:rsid w:val="00835E70"/>
    <w:rsid w:val="00836AC1"/>
    <w:rsid w:val="008403DF"/>
    <w:rsid w:val="00846864"/>
    <w:rsid w:val="00847F32"/>
    <w:rsid w:val="008530F9"/>
    <w:rsid w:val="0086021E"/>
    <w:rsid w:val="00871569"/>
    <w:rsid w:val="00883C96"/>
    <w:rsid w:val="00883E91"/>
    <w:rsid w:val="00894300"/>
    <w:rsid w:val="00894C6D"/>
    <w:rsid w:val="00894E34"/>
    <w:rsid w:val="008A4091"/>
    <w:rsid w:val="008A6833"/>
    <w:rsid w:val="008A7F0E"/>
    <w:rsid w:val="008B3818"/>
    <w:rsid w:val="008B459F"/>
    <w:rsid w:val="008B5BCB"/>
    <w:rsid w:val="008C022A"/>
    <w:rsid w:val="008C082A"/>
    <w:rsid w:val="008C09BE"/>
    <w:rsid w:val="008C4108"/>
    <w:rsid w:val="008C4278"/>
    <w:rsid w:val="008C705E"/>
    <w:rsid w:val="008C7821"/>
    <w:rsid w:val="008C7873"/>
    <w:rsid w:val="008D72FC"/>
    <w:rsid w:val="008E025D"/>
    <w:rsid w:val="008E088A"/>
    <w:rsid w:val="008E22CC"/>
    <w:rsid w:val="008E3DD4"/>
    <w:rsid w:val="008E5CCA"/>
    <w:rsid w:val="009026AE"/>
    <w:rsid w:val="0091345F"/>
    <w:rsid w:val="00914E73"/>
    <w:rsid w:val="009178AF"/>
    <w:rsid w:val="009320E9"/>
    <w:rsid w:val="00944A16"/>
    <w:rsid w:val="00953E84"/>
    <w:rsid w:val="009571B6"/>
    <w:rsid w:val="0095726A"/>
    <w:rsid w:val="00963BA3"/>
    <w:rsid w:val="009651E2"/>
    <w:rsid w:val="009667BD"/>
    <w:rsid w:val="00971036"/>
    <w:rsid w:val="009746AC"/>
    <w:rsid w:val="00976776"/>
    <w:rsid w:val="00982D5C"/>
    <w:rsid w:val="00985CA1"/>
    <w:rsid w:val="00987B00"/>
    <w:rsid w:val="009911FE"/>
    <w:rsid w:val="009A2B60"/>
    <w:rsid w:val="009B0D74"/>
    <w:rsid w:val="009C1826"/>
    <w:rsid w:val="009C2CDA"/>
    <w:rsid w:val="009C6C18"/>
    <w:rsid w:val="009D0439"/>
    <w:rsid w:val="009D07D8"/>
    <w:rsid w:val="009D1B70"/>
    <w:rsid w:val="009E7B06"/>
    <w:rsid w:val="009F2D71"/>
    <w:rsid w:val="009F5843"/>
    <w:rsid w:val="009F6B69"/>
    <w:rsid w:val="00A05962"/>
    <w:rsid w:val="00A06142"/>
    <w:rsid w:val="00A11BC7"/>
    <w:rsid w:val="00A122D5"/>
    <w:rsid w:val="00A32279"/>
    <w:rsid w:val="00A32DA2"/>
    <w:rsid w:val="00A34D98"/>
    <w:rsid w:val="00A35D33"/>
    <w:rsid w:val="00A41749"/>
    <w:rsid w:val="00A51136"/>
    <w:rsid w:val="00A52A28"/>
    <w:rsid w:val="00A56681"/>
    <w:rsid w:val="00A6363A"/>
    <w:rsid w:val="00A643A7"/>
    <w:rsid w:val="00A6514F"/>
    <w:rsid w:val="00A872FE"/>
    <w:rsid w:val="00A95A01"/>
    <w:rsid w:val="00AA1852"/>
    <w:rsid w:val="00AB1FA5"/>
    <w:rsid w:val="00AB24C0"/>
    <w:rsid w:val="00AB2E70"/>
    <w:rsid w:val="00AC54C3"/>
    <w:rsid w:val="00AD251E"/>
    <w:rsid w:val="00AD530D"/>
    <w:rsid w:val="00AE00AC"/>
    <w:rsid w:val="00AE2743"/>
    <w:rsid w:val="00AE6DBD"/>
    <w:rsid w:val="00AF1557"/>
    <w:rsid w:val="00AF2535"/>
    <w:rsid w:val="00AF34B1"/>
    <w:rsid w:val="00AF5895"/>
    <w:rsid w:val="00B027B7"/>
    <w:rsid w:val="00B0393F"/>
    <w:rsid w:val="00B056F1"/>
    <w:rsid w:val="00B105BC"/>
    <w:rsid w:val="00B1597A"/>
    <w:rsid w:val="00B20FDF"/>
    <w:rsid w:val="00B22FF2"/>
    <w:rsid w:val="00B23035"/>
    <w:rsid w:val="00B23C3E"/>
    <w:rsid w:val="00B2670B"/>
    <w:rsid w:val="00B27B47"/>
    <w:rsid w:val="00B30AB1"/>
    <w:rsid w:val="00B3177A"/>
    <w:rsid w:val="00B33C58"/>
    <w:rsid w:val="00B371DF"/>
    <w:rsid w:val="00B636BF"/>
    <w:rsid w:val="00B66D50"/>
    <w:rsid w:val="00B67C8C"/>
    <w:rsid w:val="00B722B1"/>
    <w:rsid w:val="00B75CD8"/>
    <w:rsid w:val="00B81BDE"/>
    <w:rsid w:val="00B81FD3"/>
    <w:rsid w:val="00B92533"/>
    <w:rsid w:val="00B93CAE"/>
    <w:rsid w:val="00B97CDD"/>
    <w:rsid w:val="00BA1939"/>
    <w:rsid w:val="00BA1DA0"/>
    <w:rsid w:val="00BA4C5B"/>
    <w:rsid w:val="00BA7C3F"/>
    <w:rsid w:val="00BB2035"/>
    <w:rsid w:val="00BB612E"/>
    <w:rsid w:val="00BC4D98"/>
    <w:rsid w:val="00BC7D7C"/>
    <w:rsid w:val="00BD17EC"/>
    <w:rsid w:val="00BD1BBF"/>
    <w:rsid w:val="00BE1D1C"/>
    <w:rsid w:val="00BE2E73"/>
    <w:rsid w:val="00BE6F23"/>
    <w:rsid w:val="00BF6589"/>
    <w:rsid w:val="00C03CAB"/>
    <w:rsid w:val="00C04245"/>
    <w:rsid w:val="00C05F63"/>
    <w:rsid w:val="00C0654E"/>
    <w:rsid w:val="00C12EFA"/>
    <w:rsid w:val="00C23D5B"/>
    <w:rsid w:val="00C247DC"/>
    <w:rsid w:val="00C30F59"/>
    <w:rsid w:val="00C327E6"/>
    <w:rsid w:val="00C32811"/>
    <w:rsid w:val="00C34C89"/>
    <w:rsid w:val="00C35F14"/>
    <w:rsid w:val="00C36CD0"/>
    <w:rsid w:val="00C4344A"/>
    <w:rsid w:val="00C43506"/>
    <w:rsid w:val="00C447F3"/>
    <w:rsid w:val="00C46B4F"/>
    <w:rsid w:val="00C52629"/>
    <w:rsid w:val="00C535C8"/>
    <w:rsid w:val="00C5624B"/>
    <w:rsid w:val="00C56E84"/>
    <w:rsid w:val="00C64086"/>
    <w:rsid w:val="00C66046"/>
    <w:rsid w:val="00C67AC9"/>
    <w:rsid w:val="00C723AF"/>
    <w:rsid w:val="00C87C90"/>
    <w:rsid w:val="00C90DCD"/>
    <w:rsid w:val="00CA0A9D"/>
    <w:rsid w:val="00CB5638"/>
    <w:rsid w:val="00CB59D3"/>
    <w:rsid w:val="00CB6F55"/>
    <w:rsid w:val="00CC03F0"/>
    <w:rsid w:val="00CC2C36"/>
    <w:rsid w:val="00CD3099"/>
    <w:rsid w:val="00CD506B"/>
    <w:rsid w:val="00CD7B62"/>
    <w:rsid w:val="00CE6BE5"/>
    <w:rsid w:val="00CF2BA1"/>
    <w:rsid w:val="00D00F9C"/>
    <w:rsid w:val="00D1374B"/>
    <w:rsid w:val="00D255C2"/>
    <w:rsid w:val="00D27053"/>
    <w:rsid w:val="00D3017F"/>
    <w:rsid w:val="00D301A5"/>
    <w:rsid w:val="00D35B0C"/>
    <w:rsid w:val="00D36BE1"/>
    <w:rsid w:val="00D37AE9"/>
    <w:rsid w:val="00D432B1"/>
    <w:rsid w:val="00D445E5"/>
    <w:rsid w:val="00D45E4E"/>
    <w:rsid w:val="00D50D9B"/>
    <w:rsid w:val="00D53C64"/>
    <w:rsid w:val="00D617DA"/>
    <w:rsid w:val="00D628A7"/>
    <w:rsid w:val="00D7238A"/>
    <w:rsid w:val="00D778C9"/>
    <w:rsid w:val="00D81789"/>
    <w:rsid w:val="00DA13AB"/>
    <w:rsid w:val="00DA1FBF"/>
    <w:rsid w:val="00DA257E"/>
    <w:rsid w:val="00DB01C7"/>
    <w:rsid w:val="00DB0EFB"/>
    <w:rsid w:val="00DB35EF"/>
    <w:rsid w:val="00DB791E"/>
    <w:rsid w:val="00DC2DDD"/>
    <w:rsid w:val="00DC587B"/>
    <w:rsid w:val="00DD0835"/>
    <w:rsid w:val="00DD2AF3"/>
    <w:rsid w:val="00DE5D31"/>
    <w:rsid w:val="00DE5FA1"/>
    <w:rsid w:val="00DF03BA"/>
    <w:rsid w:val="00DF2B94"/>
    <w:rsid w:val="00E00E02"/>
    <w:rsid w:val="00E01B3F"/>
    <w:rsid w:val="00E030D7"/>
    <w:rsid w:val="00E0484D"/>
    <w:rsid w:val="00E05707"/>
    <w:rsid w:val="00E07017"/>
    <w:rsid w:val="00E07817"/>
    <w:rsid w:val="00E13538"/>
    <w:rsid w:val="00E1539F"/>
    <w:rsid w:val="00E168EC"/>
    <w:rsid w:val="00E2721F"/>
    <w:rsid w:val="00E306C8"/>
    <w:rsid w:val="00E335E2"/>
    <w:rsid w:val="00E353D5"/>
    <w:rsid w:val="00E42922"/>
    <w:rsid w:val="00E44D8B"/>
    <w:rsid w:val="00E50DF5"/>
    <w:rsid w:val="00E52318"/>
    <w:rsid w:val="00E610F5"/>
    <w:rsid w:val="00E6124E"/>
    <w:rsid w:val="00E612E5"/>
    <w:rsid w:val="00E70260"/>
    <w:rsid w:val="00E70BFB"/>
    <w:rsid w:val="00E738BE"/>
    <w:rsid w:val="00E8078E"/>
    <w:rsid w:val="00E84343"/>
    <w:rsid w:val="00E9080E"/>
    <w:rsid w:val="00E91E3F"/>
    <w:rsid w:val="00EA0EB3"/>
    <w:rsid w:val="00EA611E"/>
    <w:rsid w:val="00EA6F95"/>
    <w:rsid w:val="00EC36A3"/>
    <w:rsid w:val="00ED4575"/>
    <w:rsid w:val="00EE544B"/>
    <w:rsid w:val="00EE70B6"/>
    <w:rsid w:val="00EF4459"/>
    <w:rsid w:val="00EF7BA0"/>
    <w:rsid w:val="00F02D61"/>
    <w:rsid w:val="00F07400"/>
    <w:rsid w:val="00F10167"/>
    <w:rsid w:val="00F116E6"/>
    <w:rsid w:val="00F12714"/>
    <w:rsid w:val="00F21880"/>
    <w:rsid w:val="00F26625"/>
    <w:rsid w:val="00F34F61"/>
    <w:rsid w:val="00F3619E"/>
    <w:rsid w:val="00F37D71"/>
    <w:rsid w:val="00F37F67"/>
    <w:rsid w:val="00F40664"/>
    <w:rsid w:val="00F44CA3"/>
    <w:rsid w:val="00F45378"/>
    <w:rsid w:val="00F54EAF"/>
    <w:rsid w:val="00F60C1E"/>
    <w:rsid w:val="00F61D3C"/>
    <w:rsid w:val="00F674F1"/>
    <w:rsid w:val="00F67E62"/>
    <w:rsid w:val="00F701C6"/>
    <w:rsid w:val="00F804AC"/>
    <w:rsid w:val="00F84B57"/>
    <w:rsid w:val="00F87C29"/>
    <w:rsid w:val="00F94D87"/>
    <w:rsid w:val="00F94FEA"/>
    <w:rsid w:val="00F95264"/>
    <w:rsid w:val="00FA3353"/>
    <w:rsid w:val="00FA5683"/>
    <w:rsid w:val="00FB2C9F"/>
    <w:rsid w:val="00FB3C56"/>
    <w:rsid w:val="00FC0F63"/>
    <w:rsid w:val="00FC274F"/>
    <w:rsid w:val="00FC3013"/>
    <w:rsid w:val="00FD0D25"/>
    <w:rsid w:val="00FD275F"/>
    <w:rsid w:val="00FE4246"/>
    <w:rsid w:val="00FF6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329139"/>
  <w15:docId w15:val="{25527005-6B91-463E-86FA-17373FA5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CA3"/>
    <w:pPr>
      <w:spacing w:before="120" w:after="120" w:line="240" w:lineRule="auto"/>
    </w:pPr>
    <w:rPr>
      <w:rFonts w:ascii="Times New Roman" w:eastAsia="Times New Roman" w:hAnsi="Times New Roman" w:cs="Times New Roman"/>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30F59"/>
    <w:pPr>
      <w:tabs>
        <w:tab w:val="center" w:pos="4680"/>
        <w:tab w:val="right" w:pos="9360"/>
      </w:tabs>
      <w:spacing w:before="0" w:after="0"/>
    </w:pPr>
    <w:rPr>
      <w:rFonts w:asciiTheme="minorHAnsi" w:eastAsiaTheme="minorHAnsi" w:hAnsiTheme="minorHAnsi" w:cstheme="minorBidi"/>
      <w:sz w:val="22"/>
      <w:szCs w:val="22"/>
    </w:rPr>
  </w:style>
  <w:style w:type="character" w:customStyle="1" w:styleId="EncabezadoCar">
    <w:name w:val="Encabezado Car"/>
    <w:basedOn w:val="Fuentedeprrafopredeter"/>
    <w:link w:val="Encabezado"/>
    <w:uiPriority w:val="99"/>
    <w:rsid w:val="00C30F59"/>
  </w:style>
  <w:style w:type="paragraph" w:styleId="Piedepgina">
    <w:name w:val="footer"/>
    <w:basedOn w:val="Normal"/>
    <w:link w:val="PiedepginaCar"/>
    <w:uiPriority w:val="99"/>
    <w:unhideWhenUsed/>
    <w:rsid w:val="00C30F59"/>
    <w:pPr>
      <w:tabs>
        <w:tab w:val="center" w:pos="4680"/>
        <w:tab w:val="right" w:pos="9360"/>
      </w:tabs>
      <w:spacing w:before="0" w:after="0"/>
    </w:pPr>
    <w:rPr>
      <w:rFonts w:asciiTheme="minorHAnsi" w:eastAsiaTheme="minorHAnsi" w:hAnsiTheme="minorHAnsi" w:cstheme="minorBidi"/>
      <w:sz w:val="22"/>
      <w:szCs w:val="22"/>
    </w:rPr>
  </w:style>
  <w:style w:type="character" w:customStyle="1" w:styleId="PiedepginaCar">
    <w:name w:val="Pie de página Car"/>
    <w:basedOn w:val="Fuentedeprrafopredeter"/>
    <w:link w:val="Piedepgina"/>
    <w:uiPriority w:val="99"/>
    <w:rsid w:val="00C30F59"/>
  </w:style>
  <w:style w:type="paragraph" w:styleId="Textodeglobo">
    <w:name w:val="Balloon Text"/>
    <w:basedOn w:val="Normal"/>
    <w:link w:val="TextodegloboCar"/>
    <w:uiPriority w:val="99"/>
    <w:semiHidden/>
    <w:unhideWhenUsed/>
    <w:rsid w:val="00C30F59"/>
    <w:pPr>
      <w:spacing w:before="0" w:after="0"/>
    </w:pPr>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C30F59"/>
    <w:rPr>
      <w:rFonts w:ascii="Tahoma" w:hAnsi="Tahoma" w:cs="Tahoma"/>
      <w:sz w:val="16"/>
      <w:szCs w:val="16"/>
    </w:rPr>
  </w:style>
  <w:style w:type="table" w:styleId="Tablaconcuadrcula">
    <w:name w:val="Table Grid"/>
    <w:basedOn w:val="Tablanormal"/>
    <w:uiPriority w:val="59"/>
    <w:rsid w:val="00C30F59"/>
    <w:pPr>
      <w:spacing w:before="120" w:after="12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30F59"/>
    <w:rPr>
      <w:color w:val="808080"/>
    </w:rPr>
  </w:style>
  <w:style w:type="paragraph" w:styleId="NormalWeb">
    <w:name w:val="Normal (Web)"/>
    <w:basedOn w:val="Normal"/>
    <w:uiPriority w:val="99"/>
    <w:semiHidden/>
    <w:unhideWhenUsed/>
    <w:rsid w:val="008C7873"/>
    <w:pPr>
      <w:spacing w:before="100" w:beforeAutospacing="1" w:after="100" w:afterAutospacing="1"/>
    </w:pPr>
    <w:rPr>
      <w:rFonts w:eastAsiaTheme="minorEastAsia"/>
      <w:szCs w:val="24"/>
    </w:rPr>
  </w:style>
  <w:style w:type="paragraph" w:styleId="Sinespaciado">
    <w:name w:val="No Spacing"/>
    <w:uiPriority w:val="1"/>
    <w:qFormat/>
    <w:rsid w:val="00414B99"/>
    <w:pPr>
      <w:spacing w:after="0" w:line="240" w:lineRule="auto"/>
    </w:pPr>
    <w:rPr>
      <w:rFonts w:ascii="Times New Roman" w:eastAsia="Times New Roman" w:hAnsi="Times New Roman" w:cs="Times New Roman"/>
      <w:sz w:val="24"/>
      <w:szCs w:val="20"/>
    </w:rPr>
  </w:style>
  <w:style w:type="table" w:customStyle="1" w:styleId="Tabladecuadrcula4-nfasis11">
    <w:name w:val="Tabla de cuadrícula 4 - Énfasis 11"/>
    <w:basedOn w:val="Tablanormal"/>
    <w:uiPriority w:val="49"/>
    <w:rsid w:val="00E168E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Style1">
    <w:name w:val="Style1"/>
    <w:basedOn w:val="Fuentedeprrafopredeter"/>
    <w:uiPriority w:val="1"/>
    <w:rsid w:val="00C5624B"/>
    <w:rPr>
      <w:color w:val="FFFFFF" w:themeColor="background1"/>
    </w:rPr>
  </w:style>
  <w:style w:type="paragraph" w:styleId="Prrafodelista">
    <w:name w:val="List Paragraph"/>
    <w:basedOn w:val="Normal"/>
    <w:uiPriority w:val="34"/>
    <w:qFormat/>
    <w:rsid w:val="0059036D"/>
    <w:pPr>
      <w:ind w:left="720"/>
      <w:contextualSpacing/>
    </w:pPr>
  </w:style>
  <w:style w:type="paragraph" w:customStyle="1" w:styleId="Default">
    <w:name w:val="Default"/>
    <w:rsid w:val="007D2CA3"/>
    <w:pPr>
      <w:autoSpaceDE w:val="0"/>
      <w:autoSpaceDN w:val="0"/>
      <w:adjustRightInd w:val="0"/>
      <w:spacing w:after="0" w:line="240" w:lineRule="auto"/>
    </w:pPr>
    <w:rPr>
      <w:rFonts w:ascii="Calibri" w:hAnsi="Calibri" w:cs="Calibri"/>
      <w:color w:val="000000"/>
      <w:sz w:val="24"/>
      <w:szCs w:val="24"/>
      <w:lang w:val="es-ES"/>
    </w:rPr>
  </w:style>
  <w:style w:type="character" w:styleId="Refdecomentario">
    <w:name w:val="annotation reference"/>
    <w:basedOn w:val="Fuentedeprrafopredeter"/>
    <w:uiPriority w:val="99"/>
    <w:semiHidden/>
    <w:unhideWhenUsed/>
    <w:rsid w:val="00B33C58"/>
    <w:rPr>
      <w:sz w:val="16"/>
      <w:szCs w:val="16"/>
    </w:rPr>
  </w:style>
  <w:style w:type="paragraph" w:styleId="Textocomentario">
    <w:name w:val="annotation text"/>
    <w:basedOn w:val="Normal"/>
    <w:link w:val="TextocomentarioCar"/>
    <w:uiPriority w:val="99"/>
    <w:semiHidden/>
    <w:unhideWhenUsed/>
    <w:rsid w:val="00B33C58"/>
    <w:rPr>
      <w:sz w:val="20"/>
    </w:rPr>
  </w:style>
  <w:style w:type="character" w:customStyle="1" w:styleId="TextocomentarioCar">
    <w:name w:val="Texto comentario Car"/>
    <w:basedOn w:val="Fuentedeprrafopredeter"/>
    <w:link w:val="Textocomentario"/>
    <w:uiPriority w:val="99"/>
    <w:semiHidden/>
    <w:rsid w:val="00B33C58"/>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B33C58"/>
    <w:rPr>
      <w:b/>
      <w:bCs/>
    </w:rPr>
  </w:style>
  <w:style w:type="character" w:customStyle="1" w:styleId="AsuntodelcomentarioCar">
    <w:name w:val="Asunto del comentario Car"/>
    <w:basedOn w:val="TextocomentarioCar"/>
    <w:link w:val="Asuntodelcomentario"/>
    <w:uiPriority w:val="99"/>
    <w:semiHidden/>
    <w:rsid w:val="00B33C58"/>
    <w:rPr>
      <w:rFonts w:ascii="Times New Roman" w:eastAsia="Times New Roman" w:hAnsi="Times New Roman" w:cs="Times New Roman"/>
      <w:b/>
      <w:bCs/>
      <w:sz w:val="20"/>
      <w:szCs w:val="20"/>
    </w:rPr>
  </w:style>
  <w:style w:type="table" w:customStyle="1" w:styleId="Tablaconcuadrcula1">
    <w:name w:val="Tabla con cuadrícula1"/>
    <w:basedOn w:val="Tablanormal"/>
    <w:next w:val="Tablaconcuadrcula"/>
    <w:uiPriority w:val="39"/>
    <w:rsid w:val="00D778C9"/>
    <w:pPr>
      <w:spacing w:after="0" w:line="240" w:lineRule="auto"/>
    </w:pPr>
    <w:rPr>
      <w:rFonts w:eastAsia="Calibri"/>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840483">
      <w:bodyDiv w:val="1"/>
      <w:marLeft w:val="0"/>
      <w:marRight w:val="0"/>
      <w:marTop w:val="0"/>
      <w:marBottom w:val="0"/>
      <w:divBdr>
        <w:top w:val="none" w:sz="0" w:space="0" w:color="auto"/>
        <w:left w:val="none" w:sz="0" w:space="0" w:color="auto"/>
        <w:bottom w:val="none" w:sz="0" w:space="0" w:color="auto"/>
        <w:right w:val="none" w:sz="0" w:space="0" w:color="auto"/>
      </w:divBdr>
    </w:div>
    <w:div w:id="1383476694">
      <w:bodyDiv w:val="1"/>
      <w:marLeft w:val="0"/>
      <w:marRight w:val="0"/>
      <w:marTop w:val="0"/>
      <w:marBottom w:val="0"/>
      <w:divBdr>
        <w:top w:val="none" w:sz="0" w:space="0" w:color="auto"/>
        <w:left w:val="none" w:sz="0" w:space="0" w:color="auto"/>
        <w:bottom w:val="none" w:sz="0" w:space="0" w:color="auto"/>
        <w:right w:val="none" w:sz="0" w:space="0" w:color="auto"/>
      </w:divBdr>
    </w:div>
    <w:div w:id="1638417143">
      <w:bodyDiv w:val="1"/>
      <w:marLeft w:val="0"/>
      <w:marRight w:val="0"/>
      <w:marTop w:val="0"/>
      <w:marBottom w:val="0"/>
      <w:divBdr>
        <w:top w:val="none" w:sz="0" w:space="0" w:color="auto"/>
        <w:left w:val="none" w:sz="0" w:space="0" w:color="auto"/>
        <w:bottom w:val="none" w:sz="0" w:space="0" w:color="auto"/>
        <w:right w:val="none" w:sz="0" w:space="0" w:color="auto"/>
      </w:divBdr>
    </w:div>
    <w:div w:id="176144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908E6AB9D0294BAE4E77FF973B7403" ma:contentTypeVersion="0" ma:contentTypeDescription="Create a new document." ma:contentTypeScope="" ma:versionID="c9144dba9e8632f53a5f87195f3c8104">
  <xsd:schema xmlns:xsd="http://www.w3.org/2001/XMLSchema" xmlns:xs="http://www.w3.org/2001/XMLSchema" xmlns:p="http://schemas.microsoft.com/office/2006/metadata/properties" targetNamespace="http://schemas.microsoft.com/office/2006/metadata/properties" ma:root="true" ma:fieldsID="e505d0f0273966b48fd2f2a302bf15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2E7AD-B8DD-4D3C-BD7B-9F40DDC955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AFAF84-2C50-4140-91C8-C50ACF441800}">
  <ds:schemaRefs>
    <ds:schemaRef ds:uri="http://schemas.microsoft.com/sharepoint/v3/contenttype/forms"/>
  </ds:schemaRefs>
</ds:datastoreItem>
</file>

<file path=customXml/itemProps3.xml><?xml version="1.0" encoding="utf-8"?>
<ds:datastoreItem xmlns:ds="http://schemas.openxmlformats.org/officeDocument/2006/customXml" ds:itemID="{D42B8B56-A798-48BE-9560-56BEBEC04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CF6CF6E-C535-43B2-B7F0-B77D59A9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1658</Words>
  <Characters>9119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Parsons</Company>
  <LinksUpToDate>false</LinksUpToDate>
  <CharactersWithSpaces>10756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P005146c</dc:creator>
  <cp:lastModifiedBy>Gonzalez Martinez, Maria del Carmen</cp:lastModifiedBy>
  <cp:revision>2</cp:revision>
  <cp:lastPrinted>2020-08-27T18:43:00Z</cp:lastPrinted>
  <dcterms:created xsi:type="dcterms:W3CDTF">2020-08-31T17:09:00Z</dcterms:created>
  <dcterms:modified xsi:type="dcterms:W3CDTF">2020-08-31T17:09:00Z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0x010100FF908E6AB9D0294BAE4E77FF973B7403</vt:lpwstr>
  </property>
</Properties>
</file>